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Extensible.xml" ContentType="application/vnd.openxmlformats-officedocument.wordprocessingml.commentsExtensible+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57DD9" w14:paraId="27EB7F1A" w14:textId="77777777" w:rsidTr="00D74AE1">
        <w:trPr>
          <w:trHeight w:hRule="exact" w:val="2948"/>
        </w:trPr>
        <w:tc>
          <w:tcPr>
            <w:tcW w:w="11185" w:type="dxa"/>
            <w:vAlign w:val="center"/>
          </w:tcPr>
          <w:p w14:paraId="2BD5109F" w14:textId="42DD4F00" w:rsidR="00974E99" w:rsidRPr="00157DD9" w:rsidRDefault="00974E99" w:rsidP="00CA5811">
            <w:pPr>
              <w:pStyle w:val="Documenttype"/>
            </w:pPr>
            <w:r w:rsidRPr="003A3BC9">
              <w:t>I</w:t>
            </w:r>
            <w:bookmarkStart w:id="0" w:name="_Ref446317644"/>
            <w:bookmarkEnd w:id="0"/>
            <w:r w:rsidRPr="003A3BC9">
              <w:t xml:space="preserve">ALA </w:t>
            </w:r>
            <w:r w:rsidR="0093492E" w:rsidRPr="00157DD9">
              <w:t>G</w:t>
            </w:r>
            <w:r w:rsidR="00722236" w:rsidRPr="00157DD9">
              <w:t>uideline</w:t>
            </w:r>
          </w:p>
        </w:tc>
      </w:tr>
    </w:tbl>
    <w:p w14:paraId="1077CC09" w14:textId="77777777" w:rsidR="008972C3" w:rsidRPr="00157DD9" w:rsidRDefault="008972C3" w:rsidP="003274DB"/>
    <w:p w14:paraId="5EDB2299" w14:textId="77777777" w:rsidR="00D74AE1" w:rsidRPr="00157DD9" w:rsidRDefault="00D74AE1" w:rsidP="003274DB"/>
    <w:p w14:paraId="17CB43AB" w14:textId="77777777" w:rsidR="0093492E" w:rsidRPr="00157DD9" w:rsidRDefault="0026038D" w:rsidP="0026038D">
      <w:pPr>
        <w:pStyle w:val="Documentnumber"/>
      </w:pPr>
      <w:r w:rsidRPr="00157DD9">
        <w:t>1</w:t>
      </w:r>
      <w:r w:rsidR="00914330" w:rsidRPr="00157DD9">
        <w:rPr>
          <w:highlight w:val="yellow"/>
        </w:rPr>
        <w:t>???</w:t>
      </w:r>
    </w:p>
    <w:p w14:paraId="6BEFA2CD" w14:textId="77777777" w:rsidR="0026038D" w:rsidRPr="00157DD9" w:rsidRDefault="0026038D" w:rsidP="003274DB"/>
    <w:p w14:paraId="63458EB4" w14:textId="56A696C9" w:rsidR="00776004" w:rsidRPr="00157DD9" w:rsidRDefault="000C4A48" w:rsidP="006218E8">
      <w:pPr>
        <w:pStyle w:val="Documentname"/>
      </w:pPr>
      <w:commentRangeStart w:id="1"/>
      <w:commentRangeStart w:id="2"/>
      <w:r w:rsidRPr="00157DD9">
        <w:rPr>
          <w:bCs/>
        </w:rPr>
        <w:t>A</w:t>
      </w:r>
      <w:r w:rsidR="0042725F" w:rsidRPr="00157DD9">
        <w:rPr>
          <w:bCs/>
        </w:rPr>
        <w:t>cceptance of</w:t>
      </w:r>
      <w:r w:rsidRPr="00157DD9">
        <w:rPr>
          <w:bCs/>
        </w:rPr>
        <w:t xml:space="preserve"> VTS SYSTEM</w:t>
      </w:r>
      <w:commentRangeEnd w:id="1"/>
      <w:r w:rsidR="00967DC6">
        <w:rPr>
          <w:rStyle w:val="CommentReference"/>
          <w:caps w:val="0"/>
          <w:color w:val="auto"/>
        </w:rPr>
        <w:commentReference w:id="1"/>
      </w:r>
      <w:commentRangeEnd w:id="2"/>
      <w:r w:rsidR="00B31112">
        <w:rPr>
          <w:rStyle w:val="CommentReference"/>
          <w:caps w:val="0"/>
          <w:color w:val="auto"/>
        </w:rPr>
        <w:commentReference w:id="2"/>
      </w:r>
    </w:p>
    <w:p w14:paraId="7E806F85" w14:textId="77777777" w:rsidR="00CF49CC" w:rsidRPr="00157DD9" w:rsidRDefault="00CF49CC" w:rsidP="00D74AE1"/>
    <w:p w14:paraId="2043433F" w14:textId="77777777" w:rsidR="004E0BBB" w:rsidRPr="00157DD9" w:rsidRDefault="004E0BBB" w:rsidP="00D74AE1"/>
    <w:p w14:paraId="4F777A2A" w14:textId="77777777" w:rsidR="004E0BBB" w:rsidRPr="00157DD9" w:rsidRDefault="004E0BBB" w:rsidP="00D74AE1"/>
    <w:p w14:paraId="35967287" w14:textId="77777777" w:rsidR="004E0BBB" w:rsidRPr="00157DD9" w:rsidRDefault="004E0BBB" w:rsidP="00D74AE1"/>
    <w:p w14:paraId="67B473A4" w14:textId="77777777" w:rsidR="004E0BBB" w:rsidRPr="00157DD9" w:rsidRDefault="004E0BBB" w:rsidP="00D74AE1"/>
    <w:p w14:paraId="10C5492D" w14:textId="77777777" w:rsidR="004E0BBB" w:rsidRPr="00157DD9" w:rsidRDefault="004E0BBB" w:rsidP="00D74AE1"/>
    <w:p w14:paraId="7B94FAB7" w14:textId="77777777" w:rsidR="004E0BBB" w:rsidRPr="00157DD9" w:rsidRDefault="004E0BBB" w:rsidP="00D74AE1"/>
    <w:p w14:paraId="1D63479A" w14:textId="77777777" w:rsidR="004E0BBB" w:rsidRPr="00157DD9" w:rsidRDefault="004E0BBB" w:rsidP="00D74AE1"/>
    <w:p w14:paraId="04BEA203" w14:textId="77777777" w:rsidR="004E0BBB" w:rsidRPr="00157DD9" w:rsidRDefault="004E0BBB" w:rsidP="00D74AE1"/>
    <w:p w14:paraId="2059F002" w14:textId="77777777" w:rsidR="004E0BBB" w:rsidRPr="00157DD9" w:rsidRDefault="004E0BBB" w:rsidP="00D74AE1"/>
    <w:p w14:paraId="355948EE" w14:textId="77777777" w:rsidR="004E0BBB" w:rsidRPr="00157DD9" w:rsidRDefault="004E0BBB" w:rsidP="00D74AE1"/>
    <w:p w14:paraId="3D4FA1E3" w14:textId="77777777" w:rsidR="004E0BBB" w:rsidRPr="00157DD9" w:rsidRDefault="004E0BBB" w:rsidP="00D74AE1"/>
    <w:p w14:paraId="3302499F" w14:textId="77777777" w:rsidR="004E0BBB" w:rsidRPr="00157DD9" w:rsidRDefault="004E0BBB" w:rsidP="00D74AE1"/>
    <w:p w14:paraId="79CF2F87" w14:textId="77777777" w:rsidR="004E0BBB" w:rsidRPr="00157DD9" w:rsidRDefault="004E0BBB" w:rsidP="00D74AE1"/>
    <w:p w14:paraId="1C5F34EC" w14:textId="77777777" w:rsidR="004E0BBB" w:rsidRPr="00157DD9" w:rsidRDefault="004E0BBB" w:rsidP="00D74AE1"/>
    <w:p w14:paraId="0B7E0459" w14:textId="77777777" w:rsidR="004E0BBB" w:rsidRPr="00157DD9" w:rsidRDefault="004E0BBB" w:rsidP="00D74AE1"/>
    <w:p w14:paraId="7C799029" w14:textId="77777777" w:rsidR="004E0BBB" w:rsidRPr="00157DD9" w:rsidRDefault="004E0BBB" w:rsidP="00D74AE1"/>
    <w:p w14:paraId="5E9C802F" w14:textId="77777777" w:rsidR="00734BC6" w:rsidRPr="00157DD9" w:rsidRDefault="00734BC6" w:rsidP="00D74AE1"/>
    <w:p w14:paraId="34EE7EB1" w14:textId="77777777" w:rsidR="004E0BBB" w:rsidRPr="00157DD9" w:rsidRDefault="004E0BBB" w:rsidP="00D74AE1"/>
    <w:p w14:paraId="3C7F0A31" w14:textId="77777777" w:rsidR="004E0BBB" w:rsidRPr="00157DD9" w:rsidRDefault="004E0BBB" w:rsidP="00D74AE1"/>
    <w:p w14:paraId="70B6D4FC" w14:textId="77777777" w:rsidR="004E0BBB" w:rsidRPr="00157DD9" w:rsidRDefault="004E0BBB" w:rsidP="00D74AE1"/>
    <w:p w14:paraId="3115C9EC" w14:textId="77777777" w:rsidR="004E0BBB" w:rsidRPr="00157DD9" w:rsidRDefault="004E0BBB" w:rsidP="00D74AE1"/>
    <w:p w14:paraId="2BF03EAC" w14:textId="77777777" w:rsidR="004E0BBB" w:rsidRPr="00157DD9" w:rsidRDefault="004E0BBB" w:rsidP="00D74AE1"/>
    <w:p w14:paraId="3AA12174" w14:textId="77777777" w:rsidR="004E0BBB" w:rsidRPr="00157DD9" w:rsidRDefault="004E0BBB" w:rsidP="00D74AE1"/>
    <w:p w14:paraId="528D383B" w14:textId="77777777" w:rsidR="004E0BBB" w:rsidRPr="00157DD9" w:rsidRDefault="004E0BBB" w:rsidP="00D74AE1"/>
    <w:p w14:paraId="0EB30827" w14:textId="77777777" w:rsidR="004E0BBB" w:rsidRPr="00157DD9" w:rsidRDefault="004E0BBB" w:rsidP="00D74AE1"/>
    <w:p w14:paraId="054C760C" w14:textId="77777777" w:rsidR="004E0BBB" w:rsidRPr="00157DD9" w:rsidRDefault="004E0BBB" w:rsidP="004E0BBB">
      <w:pPr>
        <w:pStyle w:val="Editionnumber"/>
      </w:pPr>
      <w:r w:rsidRPr="00157DD9">
        <w:t xml:space="preserve">Edition </w:t>
      </w:r>
      <w:commentRangeStart w:id="3"/>
      <w:r w:rsidRPr="00157DD9">
        <w:t>1.0</w:t>
      </w:r>
      <w:commentRangeEnd w:id="3"/>
      <w:r w:rsidR="00600C2B" w:rsidRPr="00157DD9">
        <w:rPr>
          <w:rStyle w:val="CommentReference"/>
          <w:b w:val="0"/>
          <w:color w:val="auto"/>
        </w:rPr>
        <w:commentReference w:id="3"/>
      </w:r>
    </w:p>
    <w:p w14:paraId="61594E79" w14:textId="77777777" w:rsidR="004E0BBB" w:rsidRPr="00157DD9" w:rsidRDefault="00600C2B" w:rsidP="004E0BBB">
      <w:pPr>
        <w:pStyle w:val="Documentdate"/>
      </w:pPr>
      <w:r w:rsidRPr="00157DD9">
        <w:lastRenderedPageBreak/>
        <w:t xml:space="preserve">Document </w:t>
      </w:r>
      <w:commentRangeStart w:id="4"/>
      <w:r w:rsidRPr="00157DD9">
        <w:t>date</w:t>
      </w:r>
      <w:commentRangeEnd w:id="4"/>
      <w:r w:rsidRPr="00157DD9">
        <w:rPr>
          <w:rStyle w:val="CommentReference"/>
          <w:b w:val="0"/>
          <w:color w:val="auto"/>
        </w:rPr>
        <w:commentReference w:id="4"/>
      </w:r>
    </w:p>
    <w:p w14:paraId="3A2466ED" w14:textId="77777777" w:rsidR="00BC27F6" w:rsidRPr="00157DD9" w:rsidRDefault="00BC27F6" w:rsidP="00D74AE1">
      <w:pPr>
        <w:sectPr w:rsidR="00BC27F6" w:rsidRPr="00157DD9"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218D6C50" w14:textId="77777777" w:rsidR="00914E26" w:rsidRPr="00157DD9" w:rsidRDefault="00914E26" w:rsidP="00914E26">
      <w:pPr>
        <w:pStyle w:val="BodyText"/>
      </w:pPr>
      <w:r w:rsidRPr="00157DD9">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157DD9" w14:paraId="025B328F" w14:textId="77777777" w:rsidTr="005E4659">
        <w:tc>
          <w:tcPr>
            <w:tcW w:w="1908" w:type="dxa"/>
          </w:tcPr>
          <w:p w14:paraId="49810736" w14:textId="77777777" w:rsidR="00914E26" w:rsidRPr="00157DD9" w:rsidRDefault="00914E26" w:rsidP="00414698">
            <w:pPr>
              <w:pStyle w:val="Tableheading"/>
              <w:rPr>
                <w:lang w:val="en-GB"/>
              </w:rPr>
            </w:pPr>
            <w:r w:rsidRPr="00157DD9">
              <w:rPr>
                <w:lang w:val="en-GB"/>
              </w:rPr>
              <w:t>Date</w:t>
            </w:r>
          </w:p>
        </w:tc>
        <w:tc>
          <w:tcPr>
            <w:tcW w:w="3576" w:type="dxa"/>
          </w:tcPr>
          <w:p w14:paraId="75FE8DC3" w14:textId="77777777" w:rsidR="00914E26" w:rsidRPr="00157DD9" w:rsidRDefault="00914E26" w:rsidP="00414698">
            <w:pPr>
              <w:pStyle w:val="Tableheading"/>
              <w:rPr>
                <w:lang w:val="en-GB"/>
              </w:rPr>
            </w:pPr>
            <w:r w:rsidRPr="00157DD9">
              <w:rPr>
                <w:lang w:val="en-GB"/>
              </w:rPr>
              <w:t>Page / Section Revised</w:t>
            </w:r>
          </w:p>
        </w:tc>
        <w:tc>
          <w:tcPr>
            <w:tcW w:w="5001" w:type="dxa"/>
          </w:tcPr>
          <w:p w14:paraId="4191684D" w14:textId="77777777" w:rsidR="00914E26" w:rsidRPr="00157DD9" w:rsidRDefault="00914E26" w:rsidP="00414698">
            <w:pPr>
              <w:pStyle w:val="Tableheading"/>
              <w:rPr>
                <w:lang w:val="en-GB"/>
              </w:rPr>
            </w:pPr>
            <w:r w:rsidRPr="00157DD9">
              <w:rPr>
                <w:lang w:val="en-GB"/>
              </w:rPr>
              <w:t>Requirement for Revision</w:t>
            </w:r>
          </w:p>
        </w:tc>
      </w:tr>
      <w:tr w:rsidR="005E4659" w:rsidRPr="00157DD9" w14:paraId="7561F304" w14:textId="77777777" w:rsidTr="005E4659">
        <w:trPr>
          <w:trHeight w:val="851"/>
        </w:trPr>
        <w:tc>
          <w:tcPr>
            <w:tcW w:w="1908" w:type="dxa"/>
            <w:vAlign w:val="center"/>
          </w:tcPr>
          <w:p w14:paraId="7FAF5097" w14:textId="77777777" w:rsidR="00914E26" w:rsidRPr="00157DD9" w:rsidRDefault="006218E8" w:rsidP="00914E26">
            <w:pPr>
              <w:pStyle w:val="Tabletext"/>
            </w:pPr>
            <w:r w:rsidRPr="00157DD9">
              <w:t>month/year approved by Council</w:t>
            </w:r>
          </w:p>
        </w:tc>
        <w:tc>
          <w:tcPr>
            <w:tcW w:w="3576" w:type="dxa"/>
            <w:vAlign w:val="center"/>
          </w:tcPr>
          <w:p w14:paraId="03B3BD5A" w14:textId="77777777" w:rsidR="00914E26" w:rsidRPr="00157DD9" w:rsidRDefault="006218E8" w:rsidP="00914E26">
            <w:pPr>
              <w:pStyle w:val="Tabletext"/>
            </w:pPr>
            <w:r w:rsidRPr="00157DD9">
              <w:t>aaaaa</w:t>
            </w:r>
          </w:p>
        </w:tc>
        <w:tc>
          <w:tcPr>
            <w:tcW w:w="5001" w:type="dxa"/>
            <w:vAlign w:val="center"/>
          </w:tcPr>
          <w:p w14:paraId="2173DFEB" w14:textId="77777777" w:rsidR="00914E26" w:rsidRPr="00157DD9" w:rsidRDefault="006218E8" w:rsidP="00914E26">
            <w:pPr>
              <w:pStyle w:val="Tabletext"/>
            </w:pPr>
            <w:r w:rsidRPr="00157DD9">
              <w:t>aaaaaa</w:t>
            </w:r>
          </w:p>
        </w:tc>
      </w:tr>
      <w:tr w:rsidR="005E4659" w:rsidRPr="00157DD9" w14:paraId="133A4236" w14:textId="77777777" w:rsidTr="005E4659">
        <w:trPr>
          <w:trHeight w:val="851"/>
        </w:trPr>
        <w:tc>
          <w:tcPr>
            <w:tcW w:w="1908" w:type="dxa"/>
            <w:vAlign w:val="center"/>
          </w:tcPr>
          <w:p w14:paraId="49B4C695" w14:textId="77777777" w:rsidR="00914E26" w:rsidRPr="00157DD9" w:rsidRDefault="00914E26" w:rsidP="00914E26">
            <w:pPr>
              <w:pStyle w:val="Tabletext"/>
            </w:pPr>
          </w:p>
        </w:tc>
        <w:tc>
          <w:tcPr>
            <w:tcW w:w="3576" w:type="dxa"/>
            <w:vAlign w:val="center"/>
          </w:tcPr>
          <w:p w14:paraId="37330BC9" w14:textId="77777777" w:rsidR="00914E26" w:rsidRPr="00157DD9" w:rsidRDefault="00914E26" w:rsidP="00914E26">
            <w:pPr>
              <w:pStyle w:val="Tabletext"/>
            </w:pPr>
          </w:p>
        </w:tc>
        <w:tc>
          <w:tcPr>
            <w:tcW w:w="5001" w:type="dxa"/>
            <w:vAlign w:val="center"/>
          </w:tcPr>
          <w:p w14:paraId="3C57E6B3" w14:textId="77777777" w:rsidR="00914E26" w:rsidRPr="00157DD9" w:rsidRDefault="00914E26" w:rsidP="00914E26">
            <w:pPr>
              <w:pStyle w:val="Tabletext"/>
            </w:pPr>
          </w:p>
        </w:tc>
      </w:tr>
      <w:tr w:rsidR="005E4659" w:rsidRPr="00157DD9" w14:paraId="64E0221A" w14:textId="77777777" w:rsidTr="005E4659">
        <w:trPr>
          <w:trHeight w:val="851"/>
        </w:trPr>
        <w:tc>
          <w:tcPr>
            <w:tcW w:w="1908" w:type="dxa"/>
            <w:vAlign w:val="center"/>
          </w:tcPr>
          <w:p w14:paraId="3D0ADBA6" w14:textId="77777777" w:rsidR="00914E26" w:rsidRPr="00157DD9" w:rsidRDefault="00914E26" w:rsidP="00914E26">
            <w:pPr>
              <w:pStyle w:val="Tabletext"/>
            </w:pPr>
          </w:p>
        </w:tc>
        <w:tc>
          <w:tcPr>
            <w:tcW w:w="3576" w:type="dxa"/>
            <w:vAlign w:val="center"/>
          </w:tcPr>
          <w:p w14:paraId="64993476" w14:textId="77777777" w:rsidR="00914E26" w:rsidRPr="00157DD9" w:rsidRDefault="00914E26" w:rsidP="00914E26">
            <w:pPr>
              <w:pStyle w:val="Tabletext"/>
            </w:pPr>
          </w:p>
        </w:tc>
        <w:tc>
          <w:tcPr>
            <w:tcW w:w="5001" w:type="dxa"/>
            <w:vAlign w:val="center"/>
          </w:tcPr>
          <w:p w14:paraId="647E85CE" w14:textId="77777777" w:rsidR="00914E26" w:rsidRPr="00157DD9" w:rsidRDefault="00914E26" w:rsidP="00914E26">
            <w:pPr>
              <w:pStyle w:val="Tabletext"/>
            </w:pPr>
          </w:p>
        </w:tc>
      </w:tr>
      <w:tr w:rsidR="005E4659" w:rsidRPr="00157DD9" w14:paraId="54131261" w14:textId="77777777" w:rsidTr="005E4659">
        <w:trPr>
          <w:trHeight w:val="851"/>
        </w:trPr>
        <w:tc>
          <w:tcPr>
            <w:tcW w:w="1908" w:type="dxa"/>
            <w:vAlign w:val="center"/>
          </w:tcPr>
          <w:p w14:paraId="0589195D" w14:textId="77777777" w:rsidR="00914E26" w:rsidRPr="00157DD9" w:rsidRDefault="00914E26" w:rsidP="00914E26">
            <w:pPr>
              <w:pStyle w:val="Tabletext"/>
            </w:pPr>
          </w:p>
        </w:tc>
        <w:tc>
          <w:tcPr>
            <w:tcW w:w="3576" w:type="dxa"/>
            <w:vAlign w:val="center"/>
          </w:tcPr>
          <w:p w14:paraId="779EB70F" w14:textId="77777777" w:rsidR="00914E26" w:rsidRPr="00157DD9" w:rsidRDefault="00914E26" w:rsidP="00914E26">
            <w:pPr>
              <w:pStyle w:val="Tabletext"/>
            </w:pPr>
          </w:p>
        </w:tc>
        <w:tc>
          <w:tcPr>
            <w:tcW w:w="5001" w:type="dxa"/>
            <w:vAlign w:val="center"/>
          </w:tcPr>
          <w:p w14:paraId="1EE1B615" w14:textId="77777777" w:rsidR="00914E26" w:rsidRPr="00157DD9" w:rsidRDefault="00914E26" w:rsidP="00914E26">
            <w:pPr>
              <w:pStyle w:val="Tabletext"/>
            </w:pPr>
          </w:p>
        </w:tc>
      </w:tr>
      <w:tr w:rsidR="005E4659" w:rsidRPr="00157DD9" w14:paraId="4AD102ED" w14:textId="77777777" w:rsidTr="005E4659">
        <w:trPr>
          <w:trHeight w:val="851"/>
        </w:trPr>
        <w:tc>
          <w:tcPr>
            <w:tcW w:w="1908" w:type="dxa"/>
            <w:vAlign w:val="center"/>
          </w:tcPr>
          <w:p w14:paraId="7AB4E967" w14:textId="77777777" w:rsidR="00914E26" w:rsidRPr="00157DD9" w:rsidRDefault="00914E26" w:rsidP="00914E26">
            <w:pPr>
              <w:pStyle w:val="Tabletext"/>
            </w:pPr>
          </w:p>
        </w:tc>
        <w:tc>
          <w:tcPr>
            <w:tcW w:w="3576" w:type="dxa"/>
            <w:vAlign w:val="center"/>
          </w:tcPr>
          <w:p w14:paraId="096B1047" w14:textId="77777777" w:rsidR="00914E26" w:rsidRPr="00157DD9" w:rsidRDefault="00914E26" w:rsidP="00914E26">
            <w:pPr>
              <w:pStyle w:val="Tabletext"/>
            </w:pPr>
          </w:p>
        </w:tc>
        <w:tc>
          <w:tcPr>
            <w:tcW w:w="5001" w:type="dxa"/>
            <w:vAlign w:val="center"/>
          </w:tcPr>
          <w:p w14:paraId="6B5C3102" w14:textId="77777777" w:rsidR="00914E26" w:rsidRPr="00157DD9" w:rsidRDefault="00914E26" w:rsidP="00914E26">
            <w:pPr>
              <w:pStyle w:val="Tabletext"/>
            </w:pPr>
          </w:p>
        </w:tc>
      </w:tr>
      <w:tr w:rsidR="005E4659" w:rsidRPr="00157DD9" w14:paraId="6856F5B8" w14:textId="77777777" w:rsidTr="005E4659">
        <w:trPr>
          <w:trHeight w:val="851"/>
        </w:trPr>
        <w:tc>
          <w:tcPr>
            <w:tcW w:w="1908" w:type="dxa"/>
            <w:vAlign w:val="center"/>
          </w:tcPr>
          <w:p w14:paraId="4F6A18D6" w14:textId="77777777" w:rsidR="00914E26" w:rsidRPr="00157DD9" w:rsidRDefault="00914E26" w:rsidP="00914E26">
            <w:pPr>
              <w:pStyle w:val="Tabletext"/>
            </w:pPr>
          </w:p>
        </w:tc>
        <w:tc>
          <w:tcPr>
            <w:tcW w:w="3576" w:type="dxa"/>
            <w:vAlign w:val="center"/>
          </w:tcPr>
          <w:p w14:paraId="3447A24F" w14:textId="77777777" w:rsidR="00914E26" w:rsidRPr="00157DD9" w:rsidRDefault="00914E26" w:rsidP="00914E26">
            <w:pPr>
              <w:pStyle w:val="Tabletext"/>
            </w:pPr>
          </w:p>
        </w:tc>
        <w:tc>
          <w:tcPr>
            <w:tcW w:w="5001" w:type="dxa"/>
            <w:vAlign w:val="center"/>
          </w:tcPr>
          <w:p w14:paraId="3B2A7F00" w14:textId="77777777" w:rsidR="00914E26" w:rsidRPr="00157DD9" w:rsidRDefault="00914E26" w:rsidP="00914E26">
            <w:pPr>
              <w:pStyle w:val="Tabletext"/>
            </w:pPr>
          </w:p>
        </w:tc>
      </w:tr>
      <w:tr w:rsidR="005E4659" w:rsidRPr="00157DD9" w14:paraId="07C90EEA" w14:textId="77777777" w:rsidTr="005E4659">
        <w:trPr>
          <w:trHeight w:val="851"/>
        </w:trPr>
        <w:tc>
          <w:tcPr>
            <w:tcW w:w="1908" w:type="dxa"/>
            <w:vAlign w:val="center"/>
          </w:tcPr>
          <w:p w14:paraId="6B1D8210" w14:textId="77777777" w:rsidR="00914E26" w:rsidRPr="00157DD9" w:rsidRDefault="00914E26" w:rsidP="00914E26">
            <w:pPr>
              <w:pStyle w:val="Tabletext"/>
            </w:pPr>
          </w:p>
        </w:tc>
        <w:tc>
          <w:tcPr>
            <w:tcW w:w="3576" w:type="dxa"/>
            <w:vAlign w:val="center"/>
          </w:tcPr>
          <w:p w14:paraId="66138111" w14:textId="77777777" w:rsidR="00914E26" w:rsidRPr="00157DD9" w:rsidRDefault="00914E26" w:rsidP="00914E26">
            <w:pPr>
              <w:pStyle w:val="Tabletext"/>
            </w:pPr>
          </w:p>
        </w:tc>
        <w:tc>
          <w:tcPr>
            <w:tcW w:w="5001" w:type="dxa"/>
            <w:vAlign w:val="center"/>
          </w:tcPr>
          <w:p w14:paraId="154B60B0" w14:textId="77777777" w:rsidR="00914E26" w:rsidRPr="00157DD9" w:rsidRDefault="00914E26" w:rsidP="00914E26">
            <w:pPr>
              <w:pStyle w:val="Tabletext"/>
            </w:pPr>
          </w:p>
        </w:tc>
      </w:tr>
    </w:tbl>
    <w:p w14:paraId="474DEBB8" w14:textId="77777777" w:rsidR="00914E26" w:rsidRPr="00157DD9" w:rsidRDefault="00914E26" w:rsidP="00D74AE1"/>
    <w:p w14:paraId="1358BAFA" w14:textId="77777777" w:rsidR="005E4659" w:rsidRPr="00157DD9" w:rsidRDefault="005E4659" w:rsidP="00914E26">
      <w:pPr>
        <w:spacing w:after="200" w:line="276" w:lineRule="auto"/>
        <w:sectPr w:rsidR="005E4659" w:rsidRPr="00157DD9" w:rsidSect="00C716E5">
          <w:headerReference w:type="default" r:id="rId20"/>
          <w:footerReference w:type="default" r:id="rId21"/>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450668404"/>
        <w:docPartObj>
          <w:docPartGallery w:val="Table of Contents"/>
          <w:docPartUnique/>
        </w:docPartObj>
      </w:sdtPr>
      <w:sdtEndPr>
        <w:rPr>
          <w:rFonts w:eastAsia="MS Mincho"/>
        </w:rPr>
      </w:sdtEndPr>
      <w:sdtContent>
        <w:p w14:paraId="65058A18" w14:textId="7682A7D9" w:rsidR="00214C7B" w:rsidRPr="00C96325" w:rsidRDefault="00214C7B">
          <w:pPr>
            <w:pStyle w:val="TOCHeading"/>
            <w:rPr>
              <w:lang w:val="en-GB"/>
            </w:rPr>
          </w:pPr>
          <w:r w:rsidRPr="00C96325">
            <w:rPr>
              <w:lang w:val="en-GB"/>
            </w:rPr>
            <w:t>Contents</w:t>
          </w:r>
        </w:p>
        <w:p w14:paraId="4FA84337" w14:textId="1BC2993C" w:rsidR="00773E5E" w:rsidRDefault="00214C7B">
          <w:pPr>
            <w:pStyle w:val="TOC1"/>
            <w:rPr>
              <w:rFonts w:eastAsiaTheme="minorEastAsia"/>
              <w:b w:val="0"/>
              <w:color w:val="auto"/>
              <w:lang w:eastAsia="ja-JP"/>
            </w:rPr>
          </w:pPr>
          <w:r w:rsidRPr="00C96325">
            <w:rPr>
              <w:b w:val="0"/>
              <w:bCs/>
              <w:noProof w:val="0"/>
            </w:rPr>
            <w:fldChar w:fldCharType="begin"/>
          </w:r>
          <w:r w:rsidRPr="00C96325">
            <w:rPr>
              <w:b w:val="0"/>
              <w:bCs/>
              <w:noProof w:val="0"/>
            </w:rPr>
            <w:instrText xml:space="preserve"> TOC \o "1-4" \h \z \u </w:instrText>
          </w:r>
          <w:r w:rsidRPr="00C96325">
            <w:rPr>
              <w:b w:val="0"/>
              <w:bCs/>
              <w:noProof w:val="0"/>
            </w:rPr>
            <w:fldChar w:fldCharType="separate"/>
          </w:r>
          <w:hyperlink w:anchor="_Toc52523745" w:history="1">
            <w:r w:rsidR="00773E5E" w:rsidRPr="007C6ED3">
              <w:rPr>
                <w:rStyle w:val="Hyperlink"/>
              </w:rPr>
              <w:t>1.</w:t>
            </w:r>
            <w:r w:rsidR="00773E5E">
              <w:rPr>
                <w:rFonts w:eastAsiaTheme="minorEastAsia"/>
                <w:b w:val="0"/>
                <w:color w:val="auto"/>
                <w:lang w:eastAsia="ja-JP"/>
              </w:rPr>
              <w:tab/>
            </w:r>
            <w:r w:rsidR="00773E5E" w:rsidRPr="007C6ED3">
              <w:rPr>
                <w:rStyle w:val="Hyperlink"/>
              </w:rPr>
              <w:t>INTRODUCTION</w:t>
            </w:r>
            <w:r w:rsidR="00773E5E">
              <w:rPr>
                <w:webHidden/>
              </w:rPr>
              <w:tab/>
            </w:r>
            <w:r w:rsidR="00773E5E">
              <w:rPr>
                <w:webHidden/>
              </w:rPr>
              <w:fldChar w:fldCharType="begin"/>
            </w:r>
            <w:r w:rsidR="00773E5E">
              <w:rPr>
                <w:webHidden/>
              </w:rPr>
              <w:instrText xml:space="preserve"> PAGEREF _Toc52523745 \h </w:instrText>
            </w:r>
            <w:r w:rsidR="00773E5E">
              <w:rPr>
                <w:webHidden/>
              </w:rPr>
            </w:r>
            <w:r w:rsidR="00773E5E">
              <w:rPr>
                <w:webHidden/>
              </w:rPr>
              <w:fldChar w:fldCharType="separate"/>
            </w:r>
            <w:r w:rsidR="00773E5E">
              <w:rPr>
                <w:webHidden/>
              </w:rPr>
              <w:t>5</w:t>
            </w:r>
            <w:r w:rsidR="00773E5E">
              <w:rPr>
                <w:webHidden/>
              </w:rPr>
              <w:fldChar w:fldCharType="end"/>
            </w:r>
          </w:hyperlink>
        </w:p>
        <w:p w14:paraId="05277BF0" w14:textId="2E787623" w:rsidR="00773E5E" w:rsidRDefault="002E14AE">
          <w:pPr>
            <w:pStyle w:val="TOC2"/>
            <w:rPr>
              <w:rFonts w:eastAsiaTheme="minorEastAsia"/>
              <w:color w:val="auto"/>
              <w:lang w:eastAsia="ja-JP"/>
            </w:rPr>
          </w:pPr>
          <w:hyperlink w:anchor="_Toc52523746" w:history="1">
            <w:r w:rsidR="00773E5E" w:rsidRPr="007C6ED3">
              <w:rPr>
                <w:rStyle w:val="Hyperlink"/>
              </w:rPr>
              <w:t>1.1.</w:t>
            </w:r>
            <w:r w:rsidR="00773E5E">
              <w:rPr>
                <w:rFonts w:eastAsiaTheme="minorEastAsia"/>
                <w:color w:val="auto"/>
                <w:lang w:eastAsia="ja-JP"/>
              </w:rPr>
              <w:tab/>
            </w:r>
            <w:r w:rsidR="00773E5E" w:rsidRPr="007C6ED3">
              <w:rPr>
                <w:rStyle w:val="Hyperlink"/>
                <w:lang w:eastAsia="ja-JP"/>
              </w:rPr>
              <w:t>Document Purpose</w:t>
            </w:r>
            <w:r w:rsidR="00773E5E">
              <w:rPr>
                <w:webHidden/>
              </w:rPr>
              <w:tab/>
            </w:r>
            <w:r w:rsidR="00773E5E">
              <w:rPr>
                <w:webHidden/>
              </w:rPr>
              <w:fldChar w:fldCharType="begin"/>
            </w:r>
            <w:r w:rsidR="00773E5E">
              <w:rPr>
                <w:webHidden/>
              </w:rPr>
              <w:instrText xml:space="preserve"> PAGEREF _Toc52523746 \h </w:instrText>
            </w:r>
            <w:r w:rsidR="00773E5E">
              <w:rPr>
                <w:webHidden/>
              </w:rPr>
            </w:r>
            <w:r w:rsidR="00773E5E">
              <w:rPr>
                <w:webHidden/>
              </w:rPr>
              <w:fldChar w:fldCharType="separate"/>
            </w:r>
            <w:r w:rsidR="00773E5E">
              <w:rPr>
                <w:webHidden/>
              </w:rPr>
              <w:t>5</w:t>
            </w:r>
            <w:r w:rsidR="00773E5E">
              <w:rPr>
                <w:webHidden/>
              </w:rPr>
              <w:fldChar w:fldCharType="end"/>
            </w:r>
          </w:hyperlink>
        </w:p>
        <w:p w14:paraId="56CA4954" w14:textId="2A4EDE0A" w:rsidR="00773E5E" w:rsidRDefault="002E14AE">
          <w:pPr>
            <w:pStyle w:val="TOC2"/>
            <w:rPr>
              <w:rFonts w:eastAsiaTheme="minorEastAsia"/>
              <w:color w:val="auto"/>
              <w:lang w:eastAsia="ja-JP"/>
            </w:rPr>
          </w:pPr>
          <w:hyperlink w:anchor="_Toc52523747" w:history="1">
            <w:r w:rsidR="00773E5E" w:rsidRPr="007C6ED3">
              <w:rPr>
                <w:rStyle w:val="Hyperlink"/>
              </w:rPr>
              <w:t>1.2.</w:t>
            </w:r>
            <w:r w:rsidR="00773E5E">
              <w:rPr>
                <w:rFonts w:eastAsiaTheme="minorEastAsia"/>
                <w:color w:val="auto"/>
                <w:lang w:eastAsia="ja-JP"/>
              </w:rPr>
              <w:tab/>
            </w:r>
            <w:r w:rsidR="00773E5E" w:rsidRPr="007C6ED3">
              <w:rPr>
                <w:rStyle w:val="Hyperlink"/>
              </w:rPr>
              <w:t>Definitions</w:t>
            </w:r>
            <w:r w:rsidR="00773E5E">
              <w:rPr>
                <w:webHidden/>
              </w:rPr>
              <w:tab/>
            </w:r>
            <w:r w:rsidR="00773E5E">
              <w:rPr>
                <w:webHidden/>
              </w:rPr>
              <w:fldChar w:fldCharType="begin"/>
            </w:r>
            <w:r w:rsidR="00773E5E">
              <w:rPr>
                <w:webHidden/>
              </w:rPr>
              <w:instrText xml:space="preserve"> PAGEREF _Toc52523747 \h </w:instrText>
            </w:r>
            <w:r w:rsidR="00773E5E">
              <w:rPr>
                <w:webHidden/>
              </w:rPr>
            </w:r>
            <w:r w:rsidR="00773E5E">
              <w:rPr>
                <w:webHidden/>
              </w:rPr>
              <w:fldChar w:fldCharType="separate"/>
            </w:r>
            <w:r w:rsidR="00773E5E">
              <w:rPr>
                <w:webHidden/>
              </w:rPr>
              <w:t>5</w:t>
            </w:r>
            <w:r w:rsidR="00773E5E">
              <w:rPr>
                <w:webHidden/>
              </w:rPr>
              <w:fldChar w:fldCharType="end"/>
            </w:r>
          </w:hyperlink>
        </w:p>
        <w:p w14:paraId="296BFCA0" w14:textId="188CCEF8" w:rsidR="00773E5E" w:rsidRDefault="002E14AE">
          <w:pPr>
            <w:pStyle w:val="TOC2"/>
            <w:rPr>
              <w:rFonts w:eastAsiaTheme="minorEastAsia"/>
              <w:color w:val="auto"/>
              <w:lang w:eastAsia="ja-JP"/>
            </w:rPr>
          </w:pPr>
          <w:hyperlink w:anchor="_Toc52523748" w:history="1">
            <w:r w:rsidR="00773E5E" w:rsidRPr="007C6ED3">
              <w:rPr>
                <w:rStyle w:val="Hyperlink"/>
              </w:rPr>
              <w:t>1.3.</w:t>
            </w:r>
            <w:r w:rsidR="00773E5E">
              <w:rPr>
                <w:rFonts w:eastAsiaTheme="minorEastAsia"/>
                <w:color w:val="auto"/>
                <w:lang w:eastAsia="ja-JP"/>
              </w:rPr>
              <w:tab/>
            </w:r>
            <w:r w:rsidR="00773E5E" w:rsidRPr="007C6ED3">
              <w:rPr>
                <w:rStyle w:val="Hyperlink"/>
              </w:rPr>
              <w:t>References</w:t>
            </w:r>
            <w:r w:rsidR="00773E5E">
              <w:rPr>
                <w:webHidden/>
              </w:rPr>
              <w:tab/>
            </w:r>
            <w:r w:rsidR="00773E5E">
              <w:rPr>
                <w:webHidden/>
              </w:rPr>
              <w:fldChar w:fldCharType="begin"/>
            </w:r>
            <w:r w:rsidR="00773E5E">
              <w:rPr>
                <w:webHidden/>
              </w:rPr>
              <w:instrText xml:space="preserve"> PAGEREF _Toc52523748 \h </w:instrText>
            </w:r>
            <w:r w:rsidR="00773E5E">
              <w:rPr>
                <w:webHidden/>
              </w:rPr>
            </w:r>
            <w:r w:rsidR="00773E5E">
              <w:rPr>
                <w:webHidden/>
              </w:rPr>
              <w:fldChar w:fldCharType="separate"/>
            </w:r>
            <w:r w:rsidR="00773E5E">
              <w:rPr>
                <w:webHidden/>
              </w:rPr>
              <w:t>5</w:t>
            </w:r>
            <w:r w:rsidR="00773E5E">
              <w:rPr>
                <w:webHidden/>
              </w:rPr>
              <w:fldChar w:fldCharType="end"/>
            </w:r>
          </w:hyperlink>
        </w:p>
        <w:p w14:paraId="2EC74930" w14:textId="0D0EA74C" w:rsidR="00773E5E" w:rsidRDefault="002E14AE">
          <w:pPr>
            <w:pStyle w:val="TOC1"/>
            <w:rPr>
              <w:rFonts w:eastAsiaTheme="minorEastAsia"/>
              <w:b w:val="0"/>
              <w:color w:val="auto"/>
              <w:lang w:eastAsia="ja-JP"/>
            </w:rPr>
          </w:pPr>
          <w:hyperlink w:anchor="_Toc52523749" w:history="1">
            <w:r w:rsidR="00773E5E" w:rsidRPr="007C6ED3">
              <w:rPr>
                <w:rStyle w:val="Hyperlink"/>
              </w:rPr>
              <w:t>2.</w:t>
            </w:r>
            <w:r w:rsidR="00773E5E">
              <w:rPr>
                <w:rFonts w:eastAsiaTheme="minorEastAsia"/>
                <w:b w:val="0"/>
                <w:color w:val="auto"/>
                <w:lang w:eastAsia="ja-JP"/>
              </w:rPr>
              <w:tab/>
            </w:r>
            <w:r w:rsidR="00773E5E" w:rsidRPr="007C6ED3">
              <w:rPr>
                <w:rStyle w:val="Hyperlink"/>
              </w:rPr>
              <w:t>Acceptance Process</w:t>
            </w:r>
            <w:r w:rsidR="00773E5E">
              <w:rPr>
                <w:webHidden/>
              </w:rPr>
              <w:tab/>
            </w:r>
            <w:r w:rsidR="00773E5E">
              <w:rPr>
                <w:webHidden/>
              </w:rPr>
              <w:fldChar w:fldCharType="begin"/>
            </w:r>
            <w:r w:rsidR="00773E5E">
              <w:rPr>
                <w:webHidden/>
              </w:rPr>
              <w:instrText xml:space="preserve"> PAGEREF _Toc52523749 \h </w:instrText>
            </w:r>
            <w:r w:rsidR="00773E5E">
              <w:rPr>
                <w:webHidden/>
              </w:rPr>
            </w:r>
            <w:r w:rsidR="00773E5E">
              <w:rPr>
                <w:webHidden/>
              </w:rPr>
              <w:fldChar w:fldCharType="separate"/>
            </w:r>
            <w:r w:rsidR="00773E5E">
              <w:rPr>
                <w:webHidden/>
              </w:rPr>
              <w:t>6</w:t>
            </w:r>
            <w:r w:rsidR="00773E5E">
              <w:rPr>
                <w:webHidden/>
              </w:rPr>
              <w:fldChar w:fldCharType="end"/>
            </w:r>
          </w:hyperlink>
        </w:p>
        <w:p w14:paraId="2E4F7FB8" w14:textId="1EAAEAAD" w:rsidR="00773E5E" w:rsidRDefault="002E14AE">
          <w:pPr>
            <w:pStyle w:val="TOC2"/>
            <w:rPr>
              <w:rFonts w:eastAsiaTheme="minorEastAsia"/>
              <w:color w:val="auto"/>
              <w:lang w:eastAsia="ja-JP"/>
            </w:rPr>
          </w:pPr>
          <w:hyperlink w:anchor="_Toc52523750" w:history="1">
            <w:r w:rsidR="00773E5E" w:rsidRPr="007C6ED3">
              <w:rPr>
                <w:rStyle w:val="Hyperlink"/>
              </w:rPr>
              <w:t>2.1.</w:t>
            </w:r>
            <w:r w:rsidR="00773E5E">
              <w:rPr>
                <w:rFonts w:eastAsiaTheme="minorEastAsia"/>
                <w:color w:val="auto"/>
                <w:lang w:eastAsia="ja-JP"/>
              </w:rPr>
              <w:tab/>
            </w:r>
            <w:r w:rsidR="00773E5E" w:rsidRPr="007C6ED3">
              <w:rPr>
                <w:rStyle w:val="Hyperlink"/>
              </w:rPr>
              <w:t>Process Management</w:t>
            </w:r>
            <w:r w:rsidR="00773E5E">
              <w:rPr>
                <w:webHidden/>
              </w:rPr>
              <w:tab/>
            </w:r>
            <w:r w:rsidR="00773E5E">
              <w:rPr>
                <w:webHidden/>
              </w:rPr>
              <w:fldChar w:fldCharType="begin"/>
            </w:r>
            <w:r w:rsidR="00773E5E">
              <w:rPr>
                <w:webHidden/>
              </w:rPr>
              <w:instrText xml:space="preserve"> PAGEREF _Toc52523750 \h </w:instrText>
            </w:r>
            <w:r w:rsidR="00773E5E">
              <w:rPr>
                <w:webHidden/>
              </w:rPr>
            </w:r>
            <w:r w:rsidR="00773E5E">
              <w:rPr>
                <w:webHidden/>
              </w:rPr>
              <w:fldChar w:fldCharType="separate"/>
            </w:r>
            <w:r w:rsidR="00773E5E">
              <w:rPr>
                <w:webHidden/>
              </w:rPr>
              <w:t>6</w:t>
            </w:r>
            <w:r w:rsidR="00773E5E">
              <w:rPr>
                <w:webHidden/>
              </w:rPr>
              <w:fldChar w:fldCharType="end"/>
            </w:r>
          </w:hyperlink>
        </w:p>
        <w:p w14:paraId="3AE3820C" w14:textId="316EB35B" w:rsidR="00773E5E" w:rsidRDefault="002E14AE">
          <w:pPr>
            <w:pStyle w:val="TOC3"/>
            <w:tabs>
              <w:tab w:val="left" w:pos="1134"/>
              <w:tab w:val="right" w:leader="dot" w:pos="10196"/>
            </w:tabs>
            <w:rPr>
              <w:rFonts w:eastAsiaTheme="minorEastAsia"/>
              <w:noProof/>
              <w:sz w:val="22"/>
              <w:lang w:eastAsia="ja-JP"/>
            </w:rPr>
          </w:pPr>
          <w:hyperlink w:anchor="_Toc52523751" w:history="1">
            <w:r w:rsidR="00773E5E" w:rsidRPr="007C6ED3">
              <w:rPr>
                <w:rStyle w:val="Hyperlink"/>
                <w:noProof/>
              </w:rPr>
              <w:t>2.1.1.</w:t>
            </w:r>
            <w:r w:rsidR="00773E5E">
              <w:rPr>
                <w:rFonts w:eastAsiaTheme="minorEastAsia"/>
                <w:noProof/>
                <w:sz w:val="22"/>
                <w:lang w:eastAsia="ja-JP"/>
              </w:rPr>
              <w:tab/>
            </w:r>
            <w:r w:rsidR="00773E5E" w:rsidRPr="007C6ED3">
              <w:rPr>
                <w:rStyle w:val="Hyperlink"/>
                <w:noProof/>
              </w:rPr>
              <w:t>Strategic Planning</w:t>
            </w:r>
            <w:r w:rsidR="00773E5E">
              <w:rPr>
                <w:noProof/>
                <w:webHidden/>
              </w:rPr>
              <w:tab/>
            </w:r>
            <w:r w:rsidR="00773E5E">
              <w:rPr>
                <w:noProof/>
                <w:webHidden/>
              </w:rPr>
              <w:fldChar w:fldCharType="begin"/>
            </w:r>
            <w:r w:rsidR="00773E5E">
              <w:rPr>
                <w:noProof/>
                <w:webHidden/>
              </w:rPr>
              <w:instrText xml:space="preserve"> PAGEREF _Toc52523751 \h </w:instrText>
            </w:r>
            <w:r w:rsidR="00773E5E">
              <w:rPr>
                <w:noProof/>
                <w:webHidden/>
              </w:rPr>
            </w:r>
            <w:r w:rsidR="00773E5E">
              <w:rPr>
                <w:noProof/>
                <w:webHidden/>
              </w:rPr>
              <w:fldChar w:fldCharType="separate"/>
            </w:r>
            <w:r w:rsidR="00773E5E">
              <w:rPr>
                <w:noProof/>
                <w:webHidden/>
              </w:rPr>
              <w:t>6</w:t>
            </w:r>
            <w:r w:rsidR="00773E5E">
              <w:rPr>
                <w:noProof/>
                <w:webHidden/>
              </w:rPr>
              <w:fldChar w:fldCharType="end"/>
            </w:r>
          </w:hyperlink>
        </w:p>
        <w:p w14:paraId="4500D5C9" w14:textId="2D312D81" w:rsidR="00773E5E" w:rsidRDefault="002E14AE">
          <w:pPr>
            <w:pStyle w:val="TOC3"/>
            <w:tabs>
              <w:tab w:val="left" w:pos="1134"/>
              <w:tab w:val="right" w:leader="dot" w:pos="10196"/>
            </w:tabs>
            <w:rPr>
              <w:rFonts w:eastAsiaTheme="minorEastAsia"/>
              <w:noProof/>
              <w:sz w:val="22"/>
              <w:lang w:eastAsia="ja-JP"/>
            </w:rPr>
          </w:pPr>
          <w:hyperlink w:anchor="_Toc52523752" w:history="1">
            <w:r w:rsidR="00773E5E" w:rsidRPr="007C6ED3">
              <w:rPr>
                <w:rStyle w:val="Hyperlink"/>
                <w:noProof/>
              </w:rPr>
              <w:t>2.1.2.</w:t>
            </w:r>
            <w:r w:rsidR="00773E5E">
              <w:rPr>
                <w:rFonts w:eastAsiaTheme="minorEastAsia"/>
                <w:noProof/>
                <w:sz w:val="22"/>
                <w:lang w:eastAsia="ja-JP"/>
              </w:rPr>
              <w:tab/>
            </w:r>
            <w:r w:rsidR="00773E5E" w:rsidRPr="007C6ED3">
              <w:rPr>
                <w:rStyle w:val="Hyperlink"/>
                <w:noProof/>
              </w:rPr>
              <w:t>Acceptance criteria</w:t>
            </w:r>
            <w:r w:rsidR="00773E5E">
              <w:rPr>
                <w:noProof/>
                <w:webHidden/>
              </w:rPr>
              <w:tab/>
            </w:r>
            <w:r w:rsidR="00773E5E">
              <w:rPr>
                <w:noProof/>
                <w:webHidden/>
              </w:rPr>
              <w:fldChar w:fldCharType="begin"/>
            </w:r>
            <w:r w:rsidR="00773E5E">
              <w:rPr>
                <w:noProof/>
                <w:webHidden/>
              </w:rPr>
              <w:instrText xml:space="preserve"> PAGEREF _Toc52523752 \h </w:instrText>
            </w:r>
            <w:r w:rsidR="00773E5E">
              <w:rPr>
                <w:noProof/>
                <w:webHidden/>
              </w:rPr>
            </w:r>
            <w:r w:rsidR="00773E5E">
              <w:rPr>
                <w:noProof/>
                <w:webHidden/>
              </w:rPr>
              <w:fldChar w:fldCharType="separate"/>
            </w:r>
            <w:r w:rsidR="00773E5E">
              <w:rPr>
                <w:noProof/>
                <w:webHidden/>
              </w:rPr>
              <w:t>6</w:t>
            </w:r>
            <w:r w:rsidR="00773E5E">
              <w:rPr>
                <w:noProof/>
                <w:webHidden/>
              </w:rPr>
              <w:fldChar w:fldCharType="end"/>
            </w:r>
          </w:hyperlink>
        </w:p>
        <w:p w14:paraId="4C16482D" w14:textId="16CFF255" w:rsidR="00773E5E" w:rsidRDefault="002E14AE">
          <w:pPr>
            <w:pStyle w:val="TOC2"/>
            <w:rPr>
              <w:rFonts w:eastAsiaTheme="minorEastAsia"/>
              <w:color w:val="auto"/>
              <w:lang w:eastAsia="ja-JP"/>
            </w:rPr>
          </w:pPr>
          <w:hyperlink w:anchor="_Toc52523753" w:history="1">
            <w:r w:rsidR="00773E5E" w:rsidRPr="007C6ED3">
              <w:rPr>
                <w:rStyle w:val="Hyperlink"/>
              </w:rPr>
              <w:t>2.2.</w:t>
            </w:r>
            <w:r w:rsidR="00773E5E">
              <w:rPr>
                <w:rFonts w:eastAsiaTheme="minorEastAsia"/>
                <w:color w:val="auto"/>
                <w:lang w:eastAsia="ja-JP"/>
              </w:rPr>
              <w:tab/>
            </w:r>
            <w:r w:rsidR="00773E5E" w:rsidRPr="007C6ED3">
              <w:rPr>
                <w:rStyle w:val="Hyperlink"/>
              </w:rPr>
              <w:t>Acceptance Steps</w:t>
            </w:r>
            <w:r w:rsidR="00773E5E">
              <w:rPr>
                <w:webHidden/>
              </w:rPr>
              <w:tab/>
            </w:r>
            <w:r w:rsidR="00773E5E">
              <w:rPr>
                <w:webHidden/>
              </w:rPr>
              <w:fldChar w:fldCharType="begin"/>
            </w:r>
            <w:r w:rsidR="00773E5E">
              <w:rPr>
                <w:webHidden/>
              </w:rPr>
              <w:instrText xml:space="preserve"> PAGEREF _Toc52523753 \h </w:instrText>
            </w:r>
            <w:r w:rsidR="00773E5E">
              <w:rPr>
                <w:webHidden/>
              </w:rPr>
            </w:r>
            <w:r w:rsidR="00773E5E">
              <w:rPr>
                <w:webHidden/>
              </w:rPr>
              <w:fldChar w:fldCharType="separate"/>
            </w:r>
            <w:r w:rsidR="00773E5E">
              <w:rPr>
                <w:webHidden/>
              </w:rPr>
              <w:t>6</w:t>
            </w:r>
            <w:r w:rsidR="00773E5E">
              <w:rPr>
                <w:webHidden/>
              </w:rPr>
              <w:fldChar w:fldCharType="end"/>
            </w:r>
          </w:hyperlink>
        </w:p>
        <w:p w14:paraId="0DDBBD1E" w14:textId="51744749" w:rsidR="00773E5E" w:rsidRDefault="002E14AE">
          <w:pPr>
            <w:pStyle w:val="TOC2"/>
            <w:rPr>
              <w:rFonts w:eastAsiaTheme="minorEastAsia"/>
              <w:color w:val="auto"/>
              <w:lang w:eastAsia="ja-JP"/>
            </w:rPr>
          </w:pPr>
          <w:hyperlink w:anchor="_Toc52523754" w:history="1">
            <w:r w:rsidR="00773E5E" w:rsidRPr="007C6ED3">
              <w:rPr>
                <w:rStyle w:val="Hyperlink"/>
              </w:rPr>
              <w:t>2.3.</w:t>
            </w:r>
            <w:r w:rsidR="00773E5E">
              <w:rPr>
                <w:rFonts w:eastAsiaTheme="minorEastAsia"/>
                <w:color w:val="auto"/>
                <w:lang w:eastAsia="ja-JP"/>
              </w:rPr>
              <w:tab/>
            </w:r>
            <w:r w:rsidR="00773E5E" w:rsidRPr="007C6ED3">
              <w:rPr>
                <w:rStyle w:val="Hyperlink"/>
              </w:rPr>
              <w:t>Acceptance Documentation</w:t>
            </w:r>
            <w:r w:rsidR="00773E5E">
              <w:rPr>
                <w:webHidden/>
              </w:rPr>
              <w:tab/>
            </w:r>
            <w:r w:rsidR="00773E5E">
              <w:rPr>
                <w:webHidden/>
              </w:rPr>
              <w:fldChar w:fldCharType="begin"/>
            </w:r>
            <w:r w:rsidR="00773E5E">
              <w:rPr>
                <w:webHidden/>
              </w:rPr>
              <w:instrText xml:space="preserve"> PAGEREF _Toc52523754 \h </w:instrText>
            </w:r>
            <w:r w:rsidR="00773E5E">
              <w:rPr>
                <w:webHidden/>
              </w:rPr>
            </w:r>
            <w:r w:rsidR="00773E5E">
              <w:rPr>
                <w:webHidden/>
              </w:rPr>
              <w:fldChar w:fldCharType="separate"/>
            </w:r>
            <w:r w:rsidR="00773E5E">
              <w:rPr>
                <w:webHidden/>
              </w:rPr>
              <w:t>9</w:t>
            </w:r>
            <w:r w:rsidR="00773E5E">
              <w:rPr>
                <w:webHidden/>
              </w:rPr>
              <w:fldChar w:fldCharType="end"/>
            </w:r>
          </w:hyperlink>
        </w:p>
        <w:p w14:paraId="41F2E869" w14:textId="2177300D" w:rsidR="00773E5E" w:rsidRDefault="002E14AE">
          <w:pPr>
            <w:pStyle w:val="TOC3"/>
            <w:tabs>
              <w:tab w:val="left" w:pos="1134"/>
              <w:tab w:val="right" w:leader="dot" w:pos="10196"/>
            </w:tabs>
            <w:rPr>
              <w:rFonts w:eastAsiaTheme="minorEastAsia"/>
              <w:noProof/>
              <w:sz w:val="22"/>
              <w:lang w:eastAsia="ja-JP"/>
            </w:rPr>
          </w:pPr>
          <w:hyperlink w:anchor="_Toc52523755" w:history="1">
            <w:r w:rsidR="00773E5E" w:rsidRPr="007C6ED3">
              <w:rPr>
                <w:rStyle w:val="Hyperlink"/>
                <w:noProof/>
              </w:rPr>
              <w:t>2.3.1.</w:t>
            </w:r>
            <w:r w:rsidR="00773E5E">
              <w:rPr>
                <w:rFonts w:eastAsiaTheme="minorEastAsia"/>
                <w:noProof/>
                <w:sz w:val="22"/>
                <w:lang w:eastAsia="ja-JP"/>
              </w:rPr>
              <w:tab/>
            </w:r>
            <w:r w:rsidR="00773E5E" w:rsidRPr="007C6ED3">
              <w:rPr>
                <w:rStyle w:val="Hyperlink"/>
                <w:noProof/>
              </w:rPr>
              <w:t>Test Plan</w:t>
            </w:r>
            <w:r w:rsidR="00773E5E">
              <w:rPr>
                <w:noProof/>
                <w:webHidden/>
              </w:rPr>
              <w:tab/>
            </w:r>
            <w:r w:rsidR="00773E5E">
              <w:rPr>
                <w:noProof/>
                <w:webHidden/>
              </w:rPr>
              <w:fldChar w:fldCharType="begin"/>
            </w:r>
            <w:r w:rsidR="00773E5E">
              <w:rPr>
                <w:noProof/>
                <w:webHidden/>
              </w:rPr>
              <w:instrText xml:space="preserve"> PAGEREF _Toc52523755 \h </w:instrText>
            </w:r>
            <w:r w:rsidR="00773E5E">
              <w:rPr>
                <w:noProof/>
                <w:webHidden/>
              </w:rPr>
            </w:r>
            <w:r w:rsidR="00773E5E">
              <w:rPr>
                <w:noProof/>
                <w:webHidden/>
              </w:rPr>
              <w:fldChar w:fldCharType="separate"/>
            </w:r>
            <w:r w:rsidR="00773E5E">
              <w:rPr>
                <w:noProof/>
                <w:webHidden/>
              </w:rPr>
              <w:t>9</w:t>
            </w:r>
            <w:r w:rsidR="00773E5E">
              <w:rPr>
                <w:noProof/>
                <w:webHidden/>
              </w:rPr>
              <w:fldChar w:fldCharType="end"/>
            </w:r>
          </w:hyperlink>
        </w:p>
        <w:p w14:paraId="1ECAED0C" w14:textId="599B25C6" w:rsidR="00773E5E" w:rsidRDefault="002E14AE">
          <w:pPr>
            <w:pStyle w:val="TOC3"/>
            <w:tabs>
              <w:tab w:val="left" w:pos="1134"/>
              <w:tab w:val="right" w:leader="dot" w:pos="10196"/>
            </w:tabs>
            <w:rPr>
              <w:rFonts w:eastAsiaTheme="minorEastAsia"/>
              <w:noProof/>
              <w:sz w:val="22"/>
              <w:lang w:eastAsia="ja-JP"/>
            </w:rPr>
          </w:pPr>
          <w:hyperlink w:anchor="_Toc52523756" w:history="1">
            <w:r w:rsidR="00773E5E" w:rsidRPr="007C6ED3">
              <w:rPr>
                <w:rStyle w:val="Hyperlink"/>
                <w:noProof/>
              </w:rPr>
              <w:t>2.3.2.</w:t>
            </w:r>
            <w:r w:rsidR="00773E5E">
              <w:rPr>
                <w:rFonts w:eastAsiaTheme="minorEastAsia"/>
                <w:noProof/>
                <w:sz w:val="22"/>
                <w:lang w:eastAsia="ja-JP"/>
              </w:rPr>
              <w:tab/>
            </w:r>
            <w:r w:rsidR="00773E5E" w:rsidRPr="007C6ED3">
              <w:rPr>
                <w:rStyle w:val="Hyperlink"/>
                <w:noProof/>
              </w:rPr>
              <w:t>Test Procedure</w:t>
            </w:r>
            <w:r w:rsidR="00773E5E">
              <w:rPr>
                <w:noProof/>
                <w:webHidden/>
              </w:rPr>
              <w:tab/>
            </w:r>
            <w:r w:rsidR="00773E5E">
              <w:rPr>
                <w:noProof/>
                <w:webHidden/>
              </w:rPr>
              <w:fldChar w:fldCharType="begin"/>
            </w:r>
            <w:r w:rsidR="00773E5E">
              <w:rPr>
                <w:noProof/>
                <w:webHidden/>
              </w:rPr>
              <w:instrText xml:space="preserve"> PAGEREF _Toc52523756 \h </w:instrText>
            </w:r>
            <w:r w:rsidR="00773E5E">
              <w:rPr>
                <w:noProof/>
                <w:webHidden/>
              </w:rPr>
            </w:r>
            <w:r w:rsidR="00773E5E">
              <w:rPr>
                <w:noProof/>
                <w:webHidden/>
              </w:rPr>
              <w:fldChar w:fldCharType="separate"/>
            </w:r>
            <w:r w:rsidR="00773E5E">
              <w:rPr>
                <w:noProof/>
                <w:webHidden/>
              </w:rPr>
              <w:t>9</w:t>
            </w:r>
            <w:r w:rsidR="00773E5E">
              <w:rPr>
                <w:noProof/>
                <w:webHidden/>
              </w:rPr>
              <w:fldChar w:fldCharType="end"/>
            </w:r>
          </w:hyperlink>
        </w:p>
        <w:p w14:paraId="69F4A439" w14:textId="0A2D6ECD" w:rsidR="00773E5E" w:rsidRDefault="002E14AE">
          <w:pPr>
            <w:pStyle w:val="TOC3"/>
            <w:tabs>
              <w:tab w:val="left" w:pos="1134"/>
              <w:tab w:val="right" w:leader="dot" w:pos="10196"/>
            </w:tabs>
            <w:rPr>
              <w:rFonts w:eastAsiaTheme="minorEastAsia"/>
              <w:noProof/>
              <w:sz w:val="22"/>
              <w:lang w:eastAsia="ja-JP"/>
            </w:rPr>
          </w:pPr>
          <w:hyperlink w:anchor="_Toc52523757" w:history="1">
            <w:r w:rsidR="00773E5E" w:rsidRPr="007C6ED3">
              <w:rPr>
                <w:rStyle w:val="Hyperlink"/>
                <w:noProof/>
              </w:rPr>
              <w:t>2.3.3.</w:t>
            </w:r>
            <w:r w:rsidR="00773E5E">
              <w:rPr>
                <w:rFonts w:eastAsiaTheme="minorEastAsia"/>
                <w:noProof/>
                <w:sz w:val="22"/>
                <w:lang w:eastAsia="ja-JP"/>
              </w:rPr>
              <w:tab/>
            </w:r>
            <w:r w:rsidR="00773E5E" w:rsidRPr="007C6ED3">
              <w:rPr>
                <w:rStyle w:val="Hyperlink"/>
                <w:noProof/>
              </w:rPr>
              <w:t>Test Report</w:t>
            </w:r>
            <w:r w:rsidR="00773E5E">
              <w:rPr>
                <w:noProof/>
                <w:webHidden/>
              </w:rPr>
              <w:tab/>
            </w:r>
            <w:r w:rsidR="00773E5E">
              <w:rPr>
                <w:noProof/>
                <w:webHidden/>
              </w:rPr>
              <w:fldChar w:fldCharType="begin"/>
            </w:r>
            <w:r w:rsidR="00773E5E">
              <w:rPr>
                <w:noProof/>
                <w:webHidden/>
              </w:rPr>
              <w:instrText xml:space="preserve"> PAGEREF _Toc52523757 \h </w:instrText>
            </w:r>
            <w:r w:rsidR="00773E5E">
              <w:rPr>
                <w:noProof/>
                <w:webHidden/>
              </w:rPr>
            </w:r>
            <w:r w:rsidR="00773E5E">
              <w:rPr>
                <w:noProof/>
                <w:webHidden/>
              </w:rPr>
              <w:fldChar w:fldCharType="separate"/>
            </w:r>
            <w:r w:rsidR="00773E5E">
              <w:rPr>
                <w:noProof/>
                <w:webHidden/>
              </w:rPr>
              <w:t>10</w:t>
            </w:r>
            <w:r w:rsidR="00773E5E">
              <w:rPr>
                <w:noProof/>
                <w:webHidden/>
              </w:rPr>
              <w:fldChar w:fldCharType="end"/>
            </w:r>
          </w:hyperlink>
        </w:p>
        <w:p w14:paraId="694D07C1" w14:textId="1CC1DB77" w:rsidR="00773E5E" w:rsidRDefault="002E14AE">
          <w:pPr>
            <w:pStyle w:val="TOC3"/>
            <w:tabs>
              <w:tab w:val="left" w:pos="1134"/>
              <w:tab w:val="right" w:leader="dot" w:pos="10196"/>
            </w:tabs>
            <w:rPr>
              <w:rFonts w:eastAsiaTheme="minorEastAsia"/>
              <w:noProof/>
              <w:sz w:val="22"/>
              <w:lang w:eastAsia="ja-JP"/>
            </w:rPr>
          </w:pPr>
          <w:hyperlink w:anchor="_Toc52523758" w:history="1">
            <w:r w:rsidR="00773E5E" w:rsidRPr="007C6ED3">
              <w:rPr>
                <w:rStyle w:val="Hyperlink"/>
                <w:noProof/>
              </w:rPr>
              <w:t>2.3.4.</w:t>
            </w:r>
            <w:r w:rsidR="00773E5E">
              <w:rPr>
                <w:rFonts w:eastAsiaTheme="minorEastAsia"/>
                <w:noProof/>
                <w:sz w:val="22"/>
                <w:lang w:eastAsia="ja-JP"/>
              </w:rPr>
              <w:tab/>
            </w:r>
            <w:r w:rsidR="00773E5E" w:rsidRPr="007C6ED3">
              <w:rPr>
                <w:rStyle w:val="Hyperlink"/>
                <w:noProof/>
              </w:rPr>
              <w:t>Test Personnel</w:t>
            </w:r>
            <w:r w:rsidR="00773E5E">
              <w:rPr>
                <w:noProof/>
                <w:webHidden/>
              </w:rPr>
              <w:tab/>
            </w:r>
            <w:r w:rsidR="00773E5E">
              <w:rPr>
                <w:noProof/>
                <w:webHidden/>
              </w:rPr>
              <w:fldChar w:fldCharType="begin"/>
            </w:r>
            <w:r w:rsidR="00773E5E">
              <w:rPr>
                <w:noProof/>
                <w:webHidden/>
              </w:rPr>
              <w:instrText xml:space="preserve"> PAGEREF _Toc52523758 \h </w:instrText>
            </w:r>
            <w:r w:rsidR="00773E5E">
              <w:rPr>
                <w:noProof/>
                <w:webHidden/>
              </w:rPr>
            </w:r>
            <w:r w:rsidR="00773E5E">
              <w:rPr>
                <w:noProof/>
                <w:webHidden/>
              </w:rPr>
              <w:fldChar w:fldCharType="separate"/>
            </w:r>
            <w:r w:rsidR="00773E5E">
              <w:rPr>
                <w:noProof/>
                <w:webHidden/>
              </w:rPr>
              <w:t>10</w:t>
            </w:r>
            <w:r w:rsidR="00773E5E">
              <w:rPr>
                <w:noProof/>
                <w:webHidden/>
              </w:rPr>
              <w:fldChar w:fldCharType="end"/>
            </w:r>
          </w:hyperlink>
        </w:p>
        <w:p w14:paraId="4B2F6A47" w14:textId="4E00DEAC" w:rsidR="00773E5E" w:rsidRDefault="002E14AE">
          <w:pPr>
            <w:pStyle w:val="TOC1"/>
            <w:rPr>
              <w:rFonts w:eastAsiaTheme="minorEastAsia"/>
              <w:b w:val="0"/>
              <w:color w:val="auto"/>
              <w:lang w:eastAsia="ja-JP"/>
            </w:rPr>
          </w:pPr>
          <w:hyperlink w:anchor="_Toc52523759" w:history="1">
            <w:r w:rsidR="00773E5E" w:rsidRPr="007C6ED3">
              <w:rPr>
                <w:rStyle w:val="Hyperlink"/>
              </w:rPr>
              <w:t>3.</w:t>
            </w:r>
            <w:r w:rsidR="00773E5E">
              <w:rPr>
                <w:rFonts w:eastAsiaTheme="minorEastAsia"/>
                <w:b w:val="0"/>
                <w:color w:val="auto"/>
                <w:lang w:eastAsia="ja-JP"/>
              </w:rPr>
              <w:tab/>
            </w:r>
            <w:r w:rsidR="00773E5E" w:rsidRPr="007C6ED3">
              <w:rPr>
                <w:rStyle w:val="Hyperlink"/>
              </w:rPr>
              <w:t>Test execution</w:t>
            </w:r>
            <w:r w:rsidR="00773E5E">
              <w:rPr>
                <w:webHidden/>
              </w:rPr>
              <w:tab/>
            </w:r>
            <w:r w:rsidR="00773E5E">
              <w:rPr>
                <w:webHidden/>
              </w:rPr>
              <w:fldChar w:fldCharType="begin"/>
            </w:r>
            <w:r w:rsidR="00773E5E">
              <w:rPr>
                <w:webHidden/>
              </w:rPr>
              <w:instrText xml:space="preserve"> PAGEREF _Toc52523759 \h </w:instrText>
            </w:r>
            <w:r w:rsidR="00773E5E">
              <w:rPr>
                <w:webHidden/>
              </w:rPr>
            </w:r>
            <w:r w:rsidR="00773E5E">
              <w:rPr>
                <w:webHidden/>
              </w:rPr>
              <w:fldChar w:fldCharType="separate"/>
            </w:r>
            <w:r w:rsidR="00773E5E">
              <w:rPr>
                <w:webHidden/>
              </w:rPr>
              <w:t>11</w:t>
            </w:r>
            <w:r w:rsidR="00773E5E">
              <w:rPr>
                <w:webHidden/>
              </w:rPr>
              <w:fldChar w:fldCharType="end"/>
            </w:r>
          </w:hyperlink>
        </w:p>
        <w:p w14:paraId="750D0699" w14:textId="7E233224" w:rsidR="00773E5E" w:rsidRDefault="002E14AE">
          <w:pPr>
            <w:pStyle w:val="TOC2"/>
            <w:rPr>
              <w:rFonts w:eastAsiaTheme="minorEastAsia"/>
              <w:color w:val="auto"/>
              <w:lang w:eastAsia="ja-JP"/>
            </w:rPr>
          </w:pPr>
          <w:hyperlink w:anchor="_Toc52523760" w:history="1">
            <w:r w:rsidR="00773E5E" w:rsidRPr="007C6ED3">
              <w:rPr>
                <w:rStyle w:val="Hyperlink"/>
              </w:rPr>
              <w:t>3.1.</w:t>
            </w:r>
            <w:r w:rsidR="00773E5E">
              <w:rPr>
                <w:rFonts w:eastAsiaTheme="minorEastAsia"/>
                <w:color w:val="auto"/>
                <w:lang w:eastAsia="ja-JP"/>
              </w:rPr>
              <w:tab/>
            </w:r>
            <w:r w:rsidR="00773E5E" w:rsidRPr="007C6ED3">
              <w:rPr>
                <w:rStyle w:val="Hyperlink"/>
              </w:rPr>
              <w:t>Design Review</w:t>
            </w:r>
            <w:r w:rsidR="00773E5E">
              <w:rPr>
                <w:webHidden/>
              </w:rPr>
              <w:tab/>
            </w:r>
            <w:r w:rsidR="00773E5E">
              <w:rPr>
                <w:webHidden/>
              </w:rPr>
              <w:fldChar w:fldCharType="begin"/>
            </w:r>
            <w:r w:rsidR="00773E5E">
              <w:rPr>
                <w:webHidden/>
              </w:rPr>
              <w:instrText xml:space="preserve"> PAGEREF _Toc52523760 \h </w:instrText>
            </w:r>
            <w:r w:rsidR="00773E5E">
              <w:rPr>
                <w:webHidden/>
              </w:rPr>
            </w:r>
            <w:r w:rsidR="00773E5E">
              <w:rPr>
                <w:webHidden/>
              </w:rPr>
              <w:fldChar w:fldCharType="separate"/>
            </w:r>
            <w:r w:rsidR="00773E5E">
              <w:rPr>
                <w:webHidden/>
              </w:rPr>
              <w:t>11</w:t>
            </w:r>
            <w:r w:rsidR="00773E5E">
              <w:rPr>
                <w:webHidden/>
              </w:rPr>
              <w:fldChar w:fldCharType="end"/>
            </w:r>
          </w:hyperlink>
        </w:p>
        <w:p w14:paraId="0FC30F80" w14:textId="47C7165A" w:rsidR="00773E5E" w:rsidRDefault="002E14AE">
          <w:pPr>
            <w:pStyle w:val="TOC2"/>
            <w:rPr>
              <w:rFonts w:eastAsiaTheme="minorEastAsia"/>
              <w:color w:val="auto"/>
              <w:lang w:eastAsia="ja-JP"/>
            </w:rPr>
          </w:pPr>
          <w:hyperlink w:anchor="_Toc52523761" w:history="1">
            <w:r w:rsidR="00773E5E" w:rsidRPr="007C6ED3">
              <w:rPr>
                <w:rStyle w:val="Hyperlink"/>
              </w:rPr>
              <w:t>3.2.</w:t>
            </w:r>
            <w:r w:rsidR="00773E5E">
              <w:rPr>
                <w:rFonts w:eastAsiaTheme="minorEastAsia"/>
                <w:color w:val="auto"/>
                <w:lang w:eastAsia="ja-JP"/>
              </w:rPr>
              <w:tab/>
            </w:r>
            <w:r w:rsidR="00773E5E" w:rsidRPr="007C6ED3">
              <w:rPr>
                <w:rStyle w:val="Hyperlink"/>
              </w:rPr>
              <w:t>Factory Acceptance</w:t>
            </w:r>
            <w:r w:rsidR="00773E5E">
              <w:rPr>
                <w:webHidden/>
              </w:rPr>
              <w:tab/>
            </w:r>
            <w:r w:rsidR="00773E5E">
              <w:rPr>
                <w:webHidden/>
              </w:rPr>
              <w:fldChar w:fldCharType="begin"/>
            </w:r>
            <w:r w:rsidR="00773E5E">
              <w:rPr>
                <w:webHidden/>
              </w:rPr>
              <w:instrText xml:space="preserve"> PAGEREF _Toc52523761 \h </w:instrText>
            </w:r>
            <w:r w:rsidR="00773E5E">
              <w:rPr>
                <w:webHidden/>
              </w:rPr>
            </w:r>
            <w:r w:rsidR="00773E5E">
              <w:rPr>
                <w:webHidden/>
              </w:rPr>
              <w:fldChar w:fldCharType="separate"/>
            </w:r>
            <w:r w:rsidR="00773E5E">
              <w:rPr>
                <w:webHidden/>
              </w:rPr>
              <w:t>11</w:t>
            </w:r>
            <w:r w:rsidR="00773E5E">
              <w:rPr>
                <w:webHidden/>
              </w:rPr>
              <w:fldChar w:fldCharType="end"/>
            </w:r>
          </w:hyperlink>
        </w:p>
        <w:p w14:paraId="493654FA" w14:textId="640FD3C0" w:rsidR="00773E5E" w:rsidRDefault="002E14AE">
          <w:pPr>
            <w:pStyle w:val="TOC3"/>
            <w:tabs>
              <w:tab w:val="left" w:pos="1134"/>
              <w:tab w:val="right" w:leader="dot" w:pos="10196"/>
            </w:tabs>
            <w:rPr>
              <w:rFonts w:eastAsiaTheme="minorEastAsia"/>
              <w:noProof/>
              <w:sz w:val="22"/>
              <w:lang w:eastAsia="ja-JP"/>
            </w:rPr>
          </w:pPr>
          <w:hyperlink w:anchor="_Toc52523762" w:history="1">
            <w:r w:rsidR="00773E5E" w:rsidRPr="007C6ED3">
              <w:rPr>
                <w:rStyle w:val="Hyperlink"/>
                <w:noProof/>
              </w:rPr>
              <w:t>3.2.1.</w:t>
            </w:r>
            <w:r w:rsidR="00773E5E">
              <w:rPr>
                <w:rFonts w:eastAsiaTheme="minorEastAsia"/>
                <w:noProof/>
                <w:sz w:val="22"/>
                <w:lang w:eastAsia="ja-JP"/>
              </w:rPr>
              <w:tab/>
            </w:r>
            <w:r w:rsidR="00773E5E" w:rsidRPr="007C6ED3">
              <w:rPr>
                <w:rStyle w:val="Hyperlink"/>
                <w:noProof/>
              </w:rPr>
              <w:t>Introduction</w:t>
            </w:r>
            <w:r w:rsidR="00773E5E">
              <w:rPr>
                <w:noProof/>
                <w:webHidden/>
              </w:rPr>
              <w:tab/>
            </w:r>
            <w:r w:rsidR="00773E5E">
              <w:rPr>
                <w:noProof/>
                <w:webHidden/>
              </w:rPr>
              <w:fldChar w:fldCharType="begin"/>
            </w:r>
            <w:r w:rsidR="00773E5E">
              <w:rPr>
                <w:noProof/>
                <w:webHidden/>
              </w:rPr>
              <w:instrText xml:space="preserve"> PAGEREF _Toc52523762 \h </w:instrText>
            </w:r>
            <w:r w:rsidR="00773E5E">
              <w:rPr>
                <w:noProof/>
                <w:webHidden/>
              </w:rPr>
            </w:r>
            <w:r w:rsidR="00773E5E">
              <w:rPr>
                <w:noProof/>
                <w:webHidden/>
              </w:rPr>
              <w:fldChar w:fldCharType="separate"/>
            </w:r>
            <w:r w:rsidR="00773E5E">
              <w:rPr>
                <w:noProof/>
                <w:webHidden/>
              </w:rPr>
              <w:t>11</w:t>
            </w:r>
            <w:r w:rsidR="00773E5E">
              <w:rPr>
                <w:noProof/>
                <w:webHidden/>
              </w:rPr>
              <w:fldChar w:fldCharType="end"/>
            </w:r>
          </w:hyperlink>
        </w:p>
        <w:p w14:paraId="4466CC7E" w14:textId="06EDEE4C" w:rsidR="00773E5E" w:rsidRDefault="002E14AE">
          <w:pPr>
            <w:pStyle w:val="TOC3"/>
            <w:tabs>
              <w:tab w:val="left" w:pos="1134"/>
              <w:tab w:val="right" w:leader="dot" w:pos="10196"/>
            </w:tabs>
            <w:rPr>
              <w:rFonts w:eastAsiaTheme="minorEastAsia"/>
              <w:noProof/>
              <w:sz w:val="22"/>
              <w:lang w:eastAsia="ja-JP"/>
            </w:rPr>
          </w:pPr>
          <w:hyperlink w:anchor="_Toc52523763" w:history="1">
            <w:r w:rsidR="00773E5E" w:rsidRPr="007C6ED3">
              <w:rPr>
                <w:rStyle w:val="Hyperlink"/>
                <w:noProof/>
              </w:rPr>
              <w:t>3.2.2.</w:t>
            </w:r>
            <w:r w:rsidR="00773E5E">
              <w:rPr>
                <w:rFonts w:eastAsiaTheme="minorEastAsia"/>
                <w:noProof/>
                <w:sz w:val="22"/>
                <w:lang w:eastAsia="ja-JP"/>
              </w:rPr>
              <w:tab/>
            </w:r>
            <w:r w:rsidR="00773E5E" w:rsidRPr="007C6ED3">
              <w:rPr>
                <w:rStyle w:val="Hyperlink"/>
                <w:noProof/>
              </w:rPr>
              <w:t>Test Execution</w:t>
            </w:r>
            <w:r w:rsidR="00773E5E">
              <w:rPr>
                <w:noProof/>
                <w:webHidden/>
              </w:rPr>
              <w:tab/>
            </w:r>
            <w:r w:rsidR="00773E5E">
              <w:rPr>
                <w:noProof/>
                <w:webHidden/>
              </w:rPr>
              <w:fldChar w:fldCharType="begin"/>
            </w:r>
            <w:r w:rsidR="00773E5E">
              <w:rPr>
                <w:noProof/>
                <w:webHidden/>
              </w:rPr>
              <w:instrText xml:space="preserve"> PAGEREF _Toc52523763 \h </w:instrText>
            </w:r>
            <w:r w:rsidR="00773E5E">
              <w:rPr>
                <w:noProof/>
                <w:webHidden/>
              </w:rPr>
            </w:r>
            <w:r w:rsidR="00773E5E">
              <w:rPr>
                <w:noProof/>
                <w:webHidden/>
              </w:rPr>
              <w:fldChar w:fldCharType="separate"/>
            </w:r>
            <w:r w:rsidR="00773E5E">
              <w:rPr>
                <w:noProof/>
                <w:webHidden/>
              </w:rPr>
              <w:t>11</w:t>
            </w:r>
            <w:r w:rsidR="00773E5E">
              <w:rPr>
                <w:noProof/>
                <w:webHidden/>
              </w:rPr>
              <w:fldChar w:fldCharType="end"/>
            </w:r>
          </w:hyperlink>
        </w:p>
        <w:p w14:paraId="36BFD72A" w14:textId="0F1C9067" w:rsidR="00773E5E" w:rsidRDefault="002E14AE">
          <w:pPr>
            <w:pStyle w:val="TOC2"/>
            <w:rPr>
              <w:rFonts w:eastAsiaTheme="minorEastAsia"/>
              <w:color w:val="auto"/>
              <w:lang w:eastAsia="ja-JP"/>
            </w:rPr>
          </w:pPr>
          <w:hyperlink w:anchor="_Toc52523764" w:history="1">
            <w:r w:rsidR="00773E5E" w:rsidRPr="007C6ED3">
              <w:rPr>
                <w:rStyle w:val="Hyperlink"/>
              </w:rPr>
              <w:t>3.3.</w:t>
            </w:r>
            <w:r w:rsidR="00773E5E">
              <w:rPr>
                <w:rFonts w:eastAsiaTheme="minorEastAsia"/>
                <w:color w:val="auto"/>
                <w:lang w:eastAsia="ja-JP"/>
              </w:rPr>
              <w:tab/>
            </w:r>
            <w:r w:rsidR="00773E5E" w:rsidRPr="007C6ED3">
              <w:rPr>
                <w:rStyle w:val="Hyperlink"/>
              </w:rPr>
              <w:t>Site Acceptance</w:t>
            </w:r>
            <w:r w:rsidR="00773E5E">
              <w:rPr>
                <w:webHidden/>
              </w:rPr>
              <w:tab/>
            </w:r>
            <w:r w:rsidR="00773E5E">
              <w:rPr>
                <w:webHidden/>
              </w:rPr>
              <w:fldChar w:fldCharType="begin"/>
            </w:r>
            <w:r w:rsidR="00773E5E">
              <w:rPr>
                <w:webHidden/>
              </w:rPr>
              <w:instrText xml:space="preserve"> PAGEREF _Toc52523764 \h </w:instrText>
            </w:r>
            <w:r w:rsidR="00773E5E">
              <w:rPr>
                <w:webHidden/>
              </w:rPr>
            </w:r>
            <w:r w:rsidR="00773E5E">
              <w:rPr>
                <w:webHidden/>
              </w:rPr>
              <w:fldChar w:fldCharType="separate"/>
            </w:r>
            <w:r w:rsidR="00773E5E">
              <w:rPr>
                <w:webHidden/>
              </w:rPr>
              <w:t>13</w:t>
            </w:r>
            <w:r w:rsidR="00773E5E">
              <w:rPr>
                <w:webHidden/>
              </w:rPr>
              <w:fldChar w:fldCharType="end"/>
            </w:r>
          </w:hyperlink>
        </w:p>
        <w:p w14:paraId="78AE347B" w14:textId="1848D634" w:rsidR="00773E5E" w:rsidRDefault="002E14AE">
          <w:pPr>
            <w:pStyle w:val="TOC3"/>
            <w:tabs>
              <w:tab w:val="left" w:pos="1134"/>
              <w:tab w:val="right" w:leader="dot" w:pos="10196"/>
            </w:tabs>
            <w:rPr>
              <w:rFonts w:eastAsiaTheme="minorEastAsia"/>
              <w:noProof/>
              <w:sz w:val="22"/>
              <w:lang w:eastAsia="ja-JP"/>
            </w:rPr>
          </w:pPr>
          <w:hyperlink w:anchor="_Toc52523765" w:history="1">
            <w:r w:rsidR="00773E5E" w:rsidRPr="007C6ED3">
              <w:rPr>
                <w:rStyle w:val="Hyperlink"/>
                <w:rFonts w:eastAsiaTheme="majorEastAsia" w:cstheme="majorBidi"/>
                <w:b/>
                <w:bCs/>
                <w:smallCaps/>
                <w:noProof/>
              </w:rPr>
              <w:t>3.3.1.</w:t>
            </w:r>
            <w:r w:rsidR="00773E5E">
              <w:rPr>
                <w:rFonts w:eastAsiaTheme="minorEastAsia"/>
                <w:noProof/>
                <w:sz w:val="22"/>
                <w:lang w:eastAsia="ja-JP"/>
              </w:rPr>
              <w:tab/>
            </w:r>
            <w:r w:rsidR="00773E5E" w:rsidRPr="007C6ED3">
              <w:rPr>
                <w:rStyle w:val="Hyperlink"/>
                <w:rFonts w:asciiTheme="majorHAnsi" w:eastAsiaTheme="majorEastAsia" w:hAnsiTheme="majorHAnsi" w:cstheme="majorBidi"/>
                <w:b/>
                <w:bCs/>
                <w:smallCaps/>
                <w:noProof/>
              </w:rPr>
              <w:t>Introduction</w:t>
            </w:r>
            <w:r w:rsidR="00773E5E">
              <w:rPr>
                <w:noProof/>
                <w:webHidden/>
              </w:rPr>
              <w:tab/>
            </w:r>
            <w:r w:rsidR="00773E5E">
              <w:rPr>
                <w:noProof/>
                <w:webHidden/>
              </w:rPr>
              <w:fldChar w:fldCharType="begin"/>
            </w:r>
            <w:r w:rsidR="00773E5E">
              <w:rPr>
                <w:noProof/>
                <w:webHidden/>
              </w:rPr>
              <w:instrText xml:space="preserve"> PAGEREF _Toc52523765 \h </w:instrText>
            </w:r>
            <w:r w:rsidR="00773E5E">
              <w:rPr>
                <w:noProof/>
                <w:webHidden/>
              </w:rPr>
            </w:r>
            <w:r w:rsidR="00773E5E">
              <w:rPr>
                <w:noProof/>
                <w:webHidden/>
              </w:rPr>
              <w:fldChar w:fldCharType="separate"/>
            </w:r>
            <w:r w:rsidR="00773E5E">
              <w:rPr>
                <w:noProof/>
                <w:webHidden/>
              </w:rPr>
              <w:t>13</w:t>
            </w:r>
            <w:r w:rsidR="00773E5E">
              <w:rPr>
                <w:noProof/>
                <w:webHidden/>
              </w:rPr>
              <w:fldChar w:fldCharType="end"/>
            </w:r>
          </w:hyperlink>
        </w:p>
        <w:p w14:paraId="4E2044CD" w14:textId="5072E370" w:rsidR="00773E5E" w:rsidRDefault="002E14AE">
          <w:pPr>
            <w:pStyle w:val="TOC3"/>
            <w:tabs>
              <w:tab w:val="left" w:pos="1134"/>
              <w:tab w:val="right" w:leader="dot" w:pos="10196"/>
            </w:tabs>
            <w:rPr>
              <w:rFonts w:eastAsiaTheme="minorEastAsia"/>
              <w:noProof/>
              <w:sz w:val="22"/>
              <w:lang w:eastAsia="ja-JP"/>
            </w:rPr>
          </w:pPr>
          <w:hyperlink w:anchor="_Toc52523766" w:history="1">
            <w:r w:rsidR="00773E5E" w:rsidRPr="007C6ED3">
              <w:rPr>
                <w:rStyle w:val="Hyperlink"/>
                <w:rFonts w:eastAsiaTheme="majorEastAsia" w:cstheme="majorBidi"/>
                <w:b/>
                <w:bCs/>
                <w:smallCaps/>
                <w:noProof/>
              </w:rPr>
              <w:t>3.3.2.</w:t>
            </w:r>
            <w:r w:rsidR="00773E5E">
              <w:rPr>
                <w:rFonts w:eastAsiaTheme="minorEastAsia"/>
                <w:noProof/>
                <w:sz w:val="22"/>
                <w:lang w:eastAsia="ja-JP"/>
              </w:rPr>
              <w:tab/>
            </w:r>
            <w:r w:rsidR="00773E5E" w:rsidRPr="007C6ED3">
              <w:rPr>
                <w:rStyle w:val="Hyperlink"/>
                <w:rFonts w:asciiTheme="majorHAnsi" w:eastAsiaTheme="majorEastAsia" w:hAnsiTheme="majorHAnsi" w:cstheme="majorBidi"/>
                <w:b/>
                <w:bCs/>
                <w:smallCaps/>
                <w:noProof/>
              </w:rPr>
              <w:t>Pre-conditions for site acceptance</w:t>
            </w:r>
            <w:r w:rsidR="00773E5E">
              <w:rPr>
                <w:noProof/>
                <w:webHidden/>
              </w:rPr>
              <w:tab/>
            </w:r>
            <w:r w:rsidR="00773E5E">
              <w:rPr>
                <w:noProof/>
                <w:webHidden/>
              </w:rPr>
              <w:fldChar w:fldCharType="begin"/>
            </w:r>
            <w:r w:rsidR="00773E5E">
              <w:rPr>
                <w:noProof/>
                <w:webHidden/>
              </w:rPr>
              <w:instrText xml:space="preserve"> PAGEREF _Toc52523766 \h </w:instrText>
            </w:r>
            <w:r w:rsidR="00773E5E">
              <w:rPr>
                <w:noProof/>
                <w:webHidden/>
              </w:rPr>
            </w:r>
            <w:r w:rsidR="00773E5E">
              <w:rPr>
                <w:noProof/>
                <w:webHidden/>
              </w:rPr>
              <w:fldChar w:fldCharType="separate"/>
            </w:r>
            <w:r w:rsidR="00773E5E">
              <w:rPr>
                <w:noProof/>
                <w:webHidden/>
              </w:rPr>
              <w:t>13</w:t>
            </w:r>
            <w:r w:rsidR="00773E5E">
              <w:rPr>
                <w:noProof/>
                <w:webHidden/>
              </w:rPr>
              <w:fldChar w:fldCharType="end"/>
            </w:r>
          </w:hyperlink>
        </w:p>
        <w:p w14:paraId="46FC3886" w14:textId="3E3125E6" w:rsidR="00773E5E" w:rsidRDefault="002E14AE">
          <w:pPr>
            <w:pStyle w:val="TOC3"/>
            <w:tabs>
              <w:tab w:val="left" w:pos="1134"/>
              <w:tab w:val="right" w:leader="dot" w:pos="10196"/>
            </w:tabs>
            <w:rPr>
              <w:rFonts w:eastAsiaTheme="minorEastAsia"/>
              <w:noProof/>
              <w:sz w:val="22"/>
              <w:lang w:eastAsia="ja-JP"/>
            </w:rPr>
          </w:pPr>
          <w:hyperlink w:anchor="_Toc52523767" w:history="1">
            <w:r w:rsidR="00773E5E" w:rsidRPr="007C6ED3">
              <w:rPr>
                <w:rStyle w:val="Hyperlink"/>
                <w:rFonts w:eastAsiaTheme="majorEastAsia" w:cstheme="majorBidi"/>
                <w:b/>
                <w:bCs/>
                <w:smallCaps/>
                <w:noProof/>
              </w:rPr>
              <w:t>3.3.3.</w:t>
            </w:r>
            <w:r w:rsidR="00773E5E">
              <w:rPr>
                <w:rFonts w:eastAsiaTheme="minorEastAsia"/>
                <w:noProof/>
                <w:sz w:val="22"/>
                <w:lang w:eastAsia="ja-JP"/>
              </w:rPr>
              <w:tab/>
            </w:r>
            <w:r w:rsidR="00773E5E" w:rsidRPr="007C6ED3">
              <w:rPr>
                <w:rStyle w:val="Hyperlink"/>
                <w:rFonts w:asciiTheme="majorHAnsi" w:eastAsiaTheme="majorEastAsia" w:hAnsiTheme="majorHAnsi" w:cstheme="majorBidi"/>
                <w:b/>
                <w:bCs/>
                <w:smallCaps/>
                <w:noProof/>
              </w:rPr>
              <w:t>Test Execution</w:t>
            </w:r>
            <w:r w:rsidR="00773E5E">
              <w:rPr>
                <w:noProof/>
                <w:webHidden/>
              </w:rPr>
              <w:tab/>
            </w:r>
            <w:r w:rsidR="00773E5E">
              <w:rPr>
                <w:noProof/>
                <w:webHidden/>
              </w:rPr>
              <w:fldChar w:fldCharType="begin"/>
            </w:r>
            <w:r w:rsidR="00773E5E">
              <w:rPr>
                <w:noProof/>
                <w:webHidden/>
              </w:rPr>
              <w:instrText xml:space="preserve"> PAGEREF _Toc52523767 \h </w:instrText>
            </w:r>
            <w:r w:rsidR="00773E5E">
              <w:rPr>
                <w:noProof/>
                <w:webHidden/>
              </w:rPr>
            </w:r>
            <w:r w:rsidR="00773E5E">
              <w:rPr>
                <w:noProof/>
                <w:webHidden/>
              </w:rPr>
              <w:fldChar w:fldCharType="separate"/>
            </w:r>
            <w:r w:rsidR="00773E5E">
              <w:rPr>
                <w:noProof/>
                <w:webHidden/>
              </w:rPr>
              <w:t>14</w:t>
            </w:r>
            <w:r w:rsidR="00773E5E">
              <w:rPr>
                <w:noProof/>
                <w:webHidden/>
              </w:rPr>
              <w:fldChar w:fldCharType="end"/>
            </w:r>
          </w:hyperlink>
        </w:p>
        <w:p w14:paraId="55115488" w14:textId="4017B247" w:rsidR="00773E5E" w:rsidRDefault="002E14AE">
          <w:pPr>
            <w:pStyle w:val="TOC2"/>
            <w:rPr>
              <w:rFonts w:eastAsiaTheme="minorEastAsia"/>
              <w:color w:val="auto"/>
              <w:lang w:eastAsia="ja-JP"/>
            </w:rPr>
          </w:pPr>
          <w:hyperlink w:anchor="_Toc52523768" w:history="1">
            <w:r w:rsidR="00773E5E" w:rsidRPr="007C6ED3">
              <w:rPr>
                <w:rStyle w:val="Hyperlink"/>
              </w:rPr>
              <w:t>3.4.</w:t>
            </w:r>
            <w:r w:rsidR="00773E5E">
              <w:rPr>
                <w:rFonts w:eastAsiaTheme="minorEastAsia"/>
                <w:color w:val="auto"/>
                <w:lang w:eastAsia="ja-JP"/>
              </w:rPr>
              <w:tab/>
            </w:r>
            <w:r w:rsidR="00773E5E" w:rsidRPr="007C6ED3">
              <w:rPr>
                <w:rStyle w:val="Hyperlink"/>
              </w:rPr>
              <w:t>Overall Acceptance</w:t>
            </w:r>
            <w:r w:rsidR="00773E5E">
              <w:rPr>
                <w:webHidden/>
              </w:rPr>
              <w:tab/>
            </w:r>
            <w:r w:rsidR="00773E5E">
              <w:rPr>
                <w:webHidden/>
              </w:rPr>
              <w:fldChar w:fldCharType="begin"/>
            </w:r>
            <w:r w:rsidR="00773E5E">
              <w:rPr>
                <w:webHidden/>
              </w:rPr>
              <w:instrText xml:space="preserve"> PAGEREF _Toc52523768 \h </w:instrText>
            </w:r>
            <w:r w:rsidR="00773E5E">
              <w:rPr>
                <w:webHidden/>
              </w:rPr>
            </w:r>
            <w:r w:rsidR="00773E5E">
              <w:rPr>
                <w:webHidden/>
              </w:rPr>
              <w:fldChar w:fldCharType="separate"/>
            </w:r>
            <w:r w:rsidR="00773E5E">
              <w:rPr>
                <w:webHidden/>
              </w:rPr>
              <w:t>14</w:t>
            </w:r>
            <w:r w:rsidR="00773E5E">
              <w:rPr>
                <w:webHidden/>
              </w:rPr>
              <w:fldChar w:fldCharType="end"/>
            </w:r>
          </w:hyperlink>
        </w:p>
        <w:p w14:paraId="14E4B5CF" w14:textId="2ED6BF48" w:rsidR="00773E5E" w:rsidRDefault="002E14AE">
          <w:pPr>
            <w:pStyle w:val="TOC3"/>
            <w:tabs>
              <w:tab w:val="left" w:pos="1134"/>
              <w:tab w:val="right" w:leader="dot" w:pos="10196"/>
            </w:tabs>
            <w:rPr>
              <w:rFonts w:eastAsiaTheme="minorEastAsia"/>
              <w:noProof/>
              <w:sz w:val="22"/>
              <w:lang w:eastAsia="ja-JP"/>
            </w:rPr>
          </w:pPr>
          <w:hyperlink w:anchor="_Toc52523769" w:history="1">
            <w:r w:rsidR="00773E5E" w:rsidRPr="007C6ED3">
              <w:rPr>
                <w:rStyle w:val="Hyperlink"/>
                <w:rFonts w:eastAsiaTheme="majorEastAsia" w:cstheme="majorBidi"/>
                <w:b/>
                <w:bCs/>
                <w:smallCaps/>
                <w:noProof/>
              </w:rPr>
              <w:t>3.4.1.</w:t>
            </w:r>
            <w:r w:rsidR="00773E5E">
              <w:rPr>
                <w:rFonts w:eastAsiaTheme="minorEastAsia"/>
                <w:noProof/>
                <w:sz w:val="22"/>
                <w:lang w:eastAsia="ja-JP"/>
              </w:rPr>
              <w:tab/>
            </w:r>
            <w:r w:rsidR="00773E5E" w:rsidRPr="007C6ED3">
              <w:rPr>
                <w:rStyle w:val="Hyperlink"/>
                <w:rFonts w:asciiTheme="majorHAnsi" w:eastAsiaTheme="majorEastAsia" w:hAnsiTheme="majorHAnsi" w:cstheme="majorBidi"/>
                <w:b/>
                <w:bCs/>
                <w:smallCaps/>
                <w:noProof/>
              </w:rPr>
              <w:t>Introduction</w:t>
            </w:r>
            <w:r w:rsidR="00773E5E">
              <w:rPr>
                <w:noProof/>
                <w:webHidden/>
              </w:rPr>
              <w:tab/>
            </w:r>
            <w:r w:rsidR="00773E5E">
              <w:rPr>
                <w:noProof/>
                <w:webHidden/>
              </w:rPr>
              <w:fldChar w:fldCharType="begin"/>
            </w:r>
            <w:r w:rsidR="00773E5E">
              <w:rPr>
                <w:noProof/>
                <w:webHidden/>
              </w:rPr>
              <w:instrText xml:space="preserve"> PAGEREF _Toc52523769 \h </w:instrText>
            </w:r>
            <w:r w:rsidR="00773E5E">
              <w:rPr>
                <w:noProof/>
                <w:webHidden/>
              </w:rPr>
            </w:r>
            <w:r w:rsidR="00773E5E">
              <w:rPr>
                <w:noProof/>
                <w:webHidden/>
              </w:rPr>
              <w:fldChar w:fldCharType="separate"/>
            </w:r>
            <w:r w:rsidR="00773E5E">
              <w:rPr>
                <w:noProof/>
                <w:webHidden/>
              </w:rPr>
              <w:t>14</w:t>
            </w:r>
            <w:r w:rsidR="00773E5E">
              <w:rPr>
                <w:noProof/>
                <w:webHidden/>
              </w:rPr>
              <w:fldChar w:fldCharType="end"/>
            </w:r>
          </w:hyperlink>
        </w:p>
        <w:p w14:paraId="251F75DB" w14:textId="74534330" w:rsidR="00773E5E" w:rsidRDefault="002E14AE">
          <w:pPr>
            <w:pStyle w:val="TOC3"/>
            <w:tabs>
              <w:tab w:val="left" w:pos="1134"/>
              <w:tab w:val="right" w:leader="dot" w:pos="10196"/>
            </w:tabs>
            <w:rPr>
              <w:rFonts w:eastAsiaTheme="minorEastAsia"/>
              <w:noProof/>
              <w:sz w:val="22"/>
              <w:lang w:eastAsia="ja-JP"/>
            </w:rPr>
          </w:pPr>
          <w:hyperlink w:anchor="_Toc52523770" w:history="1">
            <w:r w:rsidR="00773E5E" w:rsidRPr="007C6ED3">
              <w:rPr>
                <w:rStyle w:val="Hyperlink"/>
                <w:rFonts w:eastAsiaTheme="majorEastAsia" w:cstheme="majorBidi"/>
                <w:b/>
                <w:bCs/>
                <w:smallCaps/>
                <w:noProof/>
              </w:rPr>
              <w:t>3.4.2.</w:t>
            </w:r>
            <w:r w:rsidR="00773E5E">
              <w:rPr>
                <w:rFonts w:eastAsiaTheme="minorEastAsia"/>
                <w:noProof/>
                <w:sz w:val="22"/>
                <w:lang w:eastAsia="ja-JP"/>
              </w:rPr>
              <w:tab/>
            </w:r>
            <w:r w:rsidR="00773E5E" w:rsidRPr="007C6ED3">
              <w:rPr>
                <w:rStyle w:val="Hyperlink"/>
                <w:rFonts w:asciiTheme="majorHAnsi" w:eastAsiaTheme="majorEastAsia" w:hAnsiTheme="majorHAnsi" w:cstheme="majorBidi"/>
                <w:b/>
                <w:bCs/>
                <w:smallCaps/>
                <w:noProof/>
              </w:rPr>
              <w:t>Pre-conditions for overall acceptance</w:t>
            </w:r>
            <w:r w:rsidR="00773E5E">
              <w:rPr>
                <w:noProof/>
                <w:webHidden/>
              </w:rPr>
              <w:tab/>
            </w:r>
            <w:r w:rsidR="00773E5E">
              <w:rPr>
                <w:noProof/>
                <w:webHidden/>
              </w:rPr>
              <w:fldChar w:fldCharType="begin"/>
            </w:r>
            <w:r w:rsidR="00773E5E">
              <w:rPr>
                <w:noProof/>
                <w:webHidden/>
              </w:rPr>
              <w:instrText xml:space="preserve"> PAGEREF _Toc52523770 \h </w:instrText>
            </w:r>
            <w:r w:rsidR="00773E5E">
              <w:rPr>
                <w:noProof/>
                <w:webHidden/>
              </w:rPr>
            </w:r>
            <w:r w:rsidR="00773E5E">
              <w:rPr>
                <w:noProof/>
                <w:webHidden/>
              </w:rPr>
              <w:fldChar w:fldCharType="separate"/>
            </w:r>
            <w:r w:rsidR="00773E5E">
              <w:rPr>
                <w:noProof/>
                <w:webHidden/>
              </w:rPr>
              <w:t>14</w:t>
            </w:r>
            <w:r w:rsidR="00773E5E">
              <w:rPr>
                <w:noProof/>
                <w:webHidden/>
              </w:rPr>
              <w:fldChar w:fldCharType="end"/>
            </w:r>
          </w:hyperlink>
        </w:p>
        <w:p w14:paraId="42F91A1E" w14:textId="271B7515" w:rsidR="00773E5E" w:rsidRDefault="002E14AE">
          <w:pPr>
            <w:pStyle w:val="TOC3"/>
            <w:tabs>
              <w:tab w:val="left" w:pos="1134"/>
              <w:tab w:val="right" w:leader="dot" w:pos="10196"/>
            </w:tabs>
            <w:rPr>
              <w:rFonts w:eastAsiaTheme="minorEastAsia"/>
              <w:noProof/>
              <w:sz w:val="22"/>
              <w:lang w:eastAsia="ja-JP"/>
            </w:rPr>
          </w:pPr>
          <w:hyperlink w:anchor="_Toc52523771" w:history="1">
            <w:r w:rsidR="00773E5E" w:rsidRPr="007C6ED3">
              <w:rPr>
                <w:rStyle w:val="Hyperlink"/>
                <w:rFonts w:eastAsiaTheme="majorEastAsia" w:cstheme="majorBidi"/>
                <w:b/>
                <w:bCs/>
                <w:smallCaps/>
                <w:noProof/>
              </w:rPr>
              <w:t>3.4.3.</w:t>
            </w:r>
            <w:r w:rsidR="00773E5E">
              <w:rPr>
                <w:rFonts w:eastAsiaTheme="minorEastAsia"/>
                <w:noProof/>
                <w:sz w:val="22"/>
                <w:lang w:eastAsia="ja-JP"/>
              </w:rPr>
              <w:tab/>
            </w:r>
            <w:r w:rsidR="00773E5E" w:rsidRPr="007C6ED3">
              <w:rPr>
                <w:rStyle w:val="Hyperlink"/>
                <w:rFonts w:asciiTheme="majorHAnsi" w:eastAsiaTheme="majorEastAsia" w:hAnsiTheme="majorHAnsi" w:cstheme="majorBidi"/>
                <w:b/>
                <w:bCs/>
                <w:smallCaps/>
                <w:noProof/>
              </w:rPr>
              <w:t>Execution</w:t>
            </w:r>
            <w:r w:rsidR="00773E5E">
              <w:rPr>
                <w:noProof/>
                <w:webHidden/>
              </w:rPr>
              <w:tab/>
            </w:r>
            <w:r w:rsidR="00773E5E">
              <w:rPr>
                <w:noProof/>
                <w:webHidden/>
              </w:rPr>
              <w:fldChar w:fldCharType="begin"/>
            </w:r>
            <w:r w:rsidR="00773E5E">
              <w:rPr>
                <w:noProof/>
                <w:webHidden/>
              </w:rPr>
              <w:instrText xml:space="preserve"> PAGEREF _Toc52523771 \h </w:instrText>
            </w:r>
            <w:r w:rsidR="00773E5E">
              <w:rPr>
                <w:noProof/>
                <w:webHidden/>
              </w:rPr>
            </w:r>
            <w:r w:rsidR="00773E5E">
              <w:rPr>
                <w:noProof/>
                <w:webHidden/>
              </w:rPr>
              <w:fldChar w:fldCharType="separate"/>
            </w:r>
            <w:r w:rsidR="00773E5E">
              <w:rPr>
                <w:noProof/>
                <w:webHidden/>
              </w:rPr>
              <w:t>14</w:t>
            </w:r>
            <w:r w:rsidR="00773E5E">
              <w:rPr>
                <w:noProof/>
                <w:webHidden/>
              </w:rPr>
              <w:fldChar w:fldCharType="end"/>
            </w:r>
          </w:hyperlink>
        </w:p>
        <w:p w14:paraId="696BB648" w14:textId="6EAFA849" w:rsidR="00773E5E" w:rsidRDefault="002E14AE">
          <w:pPr>
            <w:pStyle w:val="TOC1"/>
            <w:rPr>
              <w:rFonts w:eastAsiaTheme="minorEastAsia"/>
              <w:b w:val="0"/>
              <w:color w:val="auto"/>
              <w:lang w:eastAsia="ja-JP"/>
            </w:rPr>
          </w:pPr>
          <w:hyperlink w:anchor="_Toc52523772" w:history="1">
            <w:r w:rsidR="00773E5E" w:rsidRPr="007C6ED3">
              <w:rPr>
                <w:rStyle w:val="Hyperlink"/>
              </w:rPr>
              <w:t>4.</w:t>
            </w:r>
            <w:r w:rsidR="00773E5E">
              <w:rPr>
                <w:rFonts w:eastAsiaTheme="minorEastAsia"/>
                <w:b w:val="0"/>
                <w:color w:val="auto"/>
                <w:lang w:eastAsia="ja-JP"/>
              </w:rPr>
              <w:tab/>
            </w:r>
            <w:r w:rsidR="00773E5E" w:rsidRPr="007C6ED3">
              <w:rPr>
                <w:rStyle w:val="Hyperlink"/>
              </w:rPr>
              <w:t>ANNEX</w:t>
            </w:r>
            <w:r w:rsidR="00773E5E">
              <w:rPr>
                <w:webHidden/>
              </w:rPr>
              <w:tab/>
            </w:r>
            <w:r w:rsidR="00773E5E">
              <w:rPr>
                <w:webHidden/>
              </w:rPr>
              <w:fldChar w:fldCharType="begin"/>
            </w:r>
            <w:r w:rsidR="00773E5E">
              <w:rPr>
                <w:webHidden/>
              </w:rPr>
              <w:instrText xml:space="preserve"> PAGEREF _Toc52523772 \h </w:instrText>
            </w:r>
            <w:r w:rsidR="00773E5E">
              <w:rPr>
                <w:webHidden/>
              </w:rPr>
            </w:r>
            <w:r w:rsidR="00773E5E">
              <w:rPr>
                <w:webHidden/>
              </w:rPr>
              <w:fldChar w:fldCharType="separate"/>
            </w:r>
            <w:r w:rsidR="00773E5E">
              <w:rPr>
                <w:webHidden/>
              </w:rPr>
              <w:t>16</w:t>
            </w:r>
            <w:r w:rsidR="00773E5E">
              <w:rPr>
                <w:webHidden/>
              </w:rPr>
              <w:fldChar w:fldCharType="end"/>
            </w:r>
          </w:hyperlink>
        </w:p>
        <w:p w14:paraId="208FAF29" w14:textId="702CA5F3" w:rsidR="00214C7B" w:rsidRPr="00B278E3" w:rsidRDefault="00214C7B">
          <w:r w:rsidRPr="00C96325">
            <w:rPr>
              <w:b/>
              <w:bCs/>
              <w:color w:val="00558C" w:themeColor="accent1"/>
              <w:sz w:val="22"/>
            </w:rPr>
            <w:fldChar w:fldCharType="end"/>
          </w:r>
        </w:p>
      </w:sdtContent>
    </w:sdt>
    <w:p w14:paraId="163C1B9B" w14:textId="334E7C5B" w:rsidR="00642025" w:rsidRPr="00C96325" w:rsidRDefault="00642025" w:rsidP="00BA5754"/>
    <w:p w14:paraId="52ED39F9" w14:textId="77777777" w:rsidR="00994D97" w:rsidRPr="00B278E3" w:rsidRDefault="00994D97" w:rsidP="00C9558A">
      <w:pPr>
        <w:pStyle w:val="ListofFigures"/>
      </w:pPr>
      <w:r w:rsidRPr="00B278E3">
        <w:t>List of Figures</w:t>
      </w:r>
    </w:p>
    <w:p w14:paraId="433EB319" w14:textId="4E13E93A" w:rsidR="00586202" w:rsidRDefault="003C77AD">
      <w:pPr>
        <w:pStyle w:val="TableofFigures"/>
        <w:rPr>
          <w:rFonts w:eastAsiaTheme="minorEastAsia"/>
          <w:i w:val="0"/>
          <w:noProof/>
          <w:lang w:val="nb-NO" w:eastAsia="nb-NO"/>
        </w:rPr>
      </w:pPr>
      <w:r w:rsidRPr="00C96325">
        <w:rPr>
          <w:i w:val="0"/>
        </w:rPr>
        <w:fldChar w:fldCharType="begin"/>
      </w:r>
      <w:r w:rsidRPr="00B278E3">
        <w:rPr>
          <w:i w:val="0"/>
        </w:rPr>
        <w:instrText xml:space="preserve"> TOC \t "Figure caption,1" \c "Figure" </w:instrText>
      </w:r>
      <w:r w:rsidRPr="00C96325">
        <w:rPr>
          <w:i w:val="0"/>
        </w:rPr>
        <w:fldChar w:fldCharType="separate"/>
      </w:r>
      <w:r w:rsidR="00586202">
        <w:rPr>
          <w:noProof/>
        </w:rPr>
        <w:t>Figure 1: Acceptance steps within a VTS Project</w:t>
      </w:r>
      <w:r w:rsidR="00586202">
        <w:rPr>
          <w:noProof/>
        </w:rPr>
        <w:tab/>
      </w:r>
      <w:r w:rsidR="00586202">
        <w:rPr>
          <w:noProof/>
        </w:rPr>
        <w:fldChar w:fldCharType="begin"/>
      </w:r>
      <w:r w:rsidR="00586202">
        <w:rPr>
          <w:noProof/>
        </w:rPr>
        <w:instrText xml:space="preserve"> PAGEREF _Toc26447531 \h </w:instrText>
      </w:r>
      <w:r w:rsidR="00586202">
        <w:rPr>
          <w:noProof/>
        </w:rPr>
      </w:r>
      <w:r w:rsidR="00586202">
        <w:rPr>
          <w:noProof/>
        </w:rPr>
        <w:fldChar w:fldCharType="separate"/>
      </w:r>
      <w:r w:rsidR="00586202">
        <w:rPr>
          <w:noProof/>
        </w:rPr>
        <w:t>7</w:t>
      </w:r>
      <w:r w:rsidR="00586202">
        <w:rPr>
          <w:noProof/>
        </w:rPr>
        <w:fldChar w:fldCharType="end"/>
      </w:r>
    </w:p>
    <w:p w14:paraId="57699654" w14:textId="25C5C4DA" w:rsidR="00586202" w:rsidRDefault="00586202">
      <w:pPr>
        <w:pStyle w:val="TableofFigures"/>
        <w:rPr>
          <w:rFonts w:eastAsiaTheme="minorEastAsia"/>
          <w:i w:val="0"/>
          <w:noProof/>
          <w:lang w:val="nb-NO" w:eastAsia="nb-NO"/>
        </w:rPr>
      </w:pPr>
      <w:r>
        <w:rPr>
          <w:noProof/>
        </w:rPr>
        <w:t>Figure 2: VTS System breakdown structure</w:t>
      </w:r>
      <w:r>
        <w:rPr>
          <w:noProof/>
        </w:rPr>
        <w:tab/>
      </w:r>
      <w:r>
        <w:rPr>
          <w:noProof/>
        </w:rPr>
        <w:fldChar w:fldCharType="begin"/>
      </w:r>
      <w:r>
        <w:rPr>
          <w:noProof/>
        </w:rPr>
        <w:instrText xml:space="preserve"> PAGEREF _Toc26447532 \h </w:instrText>
      </w:r>
      <w:r>
        <w:rPr>
          <w:noProof/>
        </w:rPr>
      </w:r>
      <w:r>
        <w:rPr>
          <w:noProof/>
        </w:rPr>
        <w:fldChar w:fldCharType="separate"/>
      </w:r>
      <w:r>
        <w:rPr>
          <w:noProof/>
        </w:rPr>
        <w:t>8</w:t>
      </w:r>
      <w:r>
        <w:rPr>
          <w:noProof/>
        </w:rPr>
        <w:fldChar w:fldCharType="end"/>
      </w:r>
    </w:p>
    <w:p w14:paraId="2C3DF81C" w14:textId="08B902F7" w:rsidR="005E4659" w:rsidRPr="00B278E3" w:rsidRDefault="003C77AD" w:rsidP="00BA5754">
      <w:r w:rsidRPr="00C96325">
        <w:rPr>
          <w:i/>
          <w:sz w:val="22"/>
        </w:rPr>
        <w:fldChar w:fldCharType="end"/>
      </w:r>
    </w:p>
    <w:p w14:paraId="6F5E66D4" w14:textId="117D46D8" w:rsidR="004944C8" w:rsidRPr="00B278E3" w:rsidRDefault="00ED4450" w:rsidP="009E631A">
      <w:pPr>
        <w:pStyle w:val="Heading1"/>
      </w:pPr>
      <w:bookmarkStart w:id="9" w:name="_Toc20231987"/>
      <w:bookmarkStart w:id="10" w:name="_Toc20232169"/>
      <w:bookmarkStart w:id="11" w:name="_Toc20231988"/>
      <w:bookmarkStart w:id="12" w:name="_Toc20232170"/>
      <w:bookmarkStart w:id="13" w:name="_Toc20231989"/>
      <w:bookmarkStart w:id="14" w:name="_Toc20232171"/>
      <w:bookmarkStart w:id="15" w:name="_Toc20231990"/>
      <w:bookmarkStart w:id="16" w:name="_Toc20232172"/>
      <w:bookmarkStart w:id="17" w:name="_Toc20231991"/>
      <w:bookmarkStart w:id="18" w:name="_Toc20232173"/>
      <w:bookmarkStart w:id="19" w:name="_Toc20231992"/>
      <w:bookmarkStart w:id="20" w:name="_Toc20232174"/>
      <w:bookmarkStart w:id="21" w:name="_Toc20231993"/>
      <w:bookmarkStart w:id="22" w:name="_Toc20232175"/>
      <w:bookmarkStart w:id="23" w:name="_Toc20231994"/>
      <w:bookmarkStart w:id="24" w:name="_Toc20232176"/>
      <w:bookmarkStart w:id="25" w:name="_Toc20231995"/>
      <w:bookmarkStart w:id="26" w:name="_Toc20232177"/>
      <w:bookmarkStart w:id="27" w:name="_Toc20231996"/>
      <w:bookmarkStart w:id="28" w:name="_Toc20232178"/>
      <w:bookmarkStart w:id="29" w:name="_Toc20231997"/>
      <w:bookmarkStart w:id="30" w:name="_Toc20232179"/>
      <w:bookmarkStart w:id="31" w:name="_Toc20231998"/>
      <w:bookmarkStart w:id="32" w:name="_Toc20232180"/>
      <w:bookmarkStart w:id="33" w:name="_Toc20231999"/>
      <w:bookmarkStart w:id="34" w:name="_Toc20232181"/>
      <w:bookmarkStart w:id="35" w:name="_Toc20232000"/>
      <w:bookmarkStart w:id="36" w:name="_Toc20232182"/>
      <w:bookmarkStart w:id="37" w:name="_Toc20232001"/>
      <w:bookmarkStart w:id="38" w:name="_Toc20232183"/>
      <w:bookmarkStart w:id="39" w:name="_Toc20232002"/>
      <w:bookmarkStart w:id="40" w:name="_Toc20232184"/>
      <w:bookmarkStart w:id="41" w:name="_Toc20232003"/>
      <w:bookmarkStart w:id="42" w:name="_Toc20232185"/>
      <w:bookmarkStart w:id="43" w:name="_Toc20232004"/>
      <w:bookmarkStart w:id="44" w:name="_Toc20232186"/>
      <w:bookmarkStart w:id="45" w:name="_Toc20232005"/>
      <w:bookmarkStart w:id="46" w:name="_Toc20232187"/>
      <w:bookmarkStart w:id="47" w:name="_Toc20232006"/>
      <w:bookmarkStart w:id="48" w:name="_Toc20232188"/>
      <w:bookmarkStart w:id="49" w:name="_Toc20232007"/>
      <w:bookmarkStart w:id="50" w:name="_Toc20232189"/>
      <w:bookmarkStart w:id="51" w:name="_Toc20232008"/>
      <w:bookmarkStart w:id="52" w:name="_Toc20232190"/>
      <w:bookmarkStart w:id="53" w:name="_Toc20232009"/>
      <w:bookmarkStart w:id="54" w:name="_Toc20232191"/>
      <w:bookmarkStart w:id="55" w:name="_Toc20232010"/>
      <w:bookmarkStart w:id="56" w:name="_Toc20232192"/>
      <w:bookmarkStart w:id="57" w:name="_Toc20232011"/>
      <w:bookmarkStart w:id="58" w:name="_Toc20232193"/>
      <w:bookmarkStart w:id="59" w:name="_Toc20232012"/>
      <w:bookmarkStart w:id="60" w:name="_Toc20232194"/>
      <w:bookmarkStart w:id="61" w:name="_Toc20232013"/>
      <w:bookmarkStart w:id="62" w:name="_Toc20232195"/>
      <w:bookmarkStart w:id="63" w:name="_Toc20232014"/>
      <w:bookmarkStart w:id="64" w:name="_Toc20232196"/>
      <w:bookmarkStart w:id="65" w:name="_Toc20345286"/>
      <w:bookmarkStart w:id="66" w:name="_Toc5252374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B278E3">
        <w:lastRenderedPageBreak/>
        <w:t>INTRODUCTION</w:t>
      </w:r>
      <w:bookmarkEnd w:id="65"/>
      <w:bookmarkEnd w:id="66"/>
    </w:p>
    <w:p w14:paraId="139BD445" w14:textId="77777777" w:rsidR="004944C8" w:rsidRPr="00B278E3" w:rsidRDefault="004944C8" w:rsidP="004944C8">
      <w:pPr>
        <w:pStyle w:val="Heading1separatationline"/>
      </w:pPr>
    </w:p>
    <w:p w14:paraId="58BE13F8" w14:textId="3345CA11" w:rsidR="00C94F59" w:rsidRDefault="00C94F59" w:rsidP="007A5921">
      <w:pPr>
        <w:pStyle w:val="Heading2"/>
      </w:pPr>
      <w:bookmarkStart w:id="67" w:name="_Toc52523746"/>
      <w:r>
        <w:rPr>
          <w:lang w:eastAsia="ja-JP"/>
        </w:rPr>
        <w:t xml:space="preserve">Document </w:t>
      </w:r>
      <w:r>
        <w:rPr>
          <w:rFonts w:hint="eastAsia"/>
          <w:lang w:eastAsia="ja-JP"/>
        </w:rPr>
        <w:t>P</w:t>
      </w:r>
      <w:r>
        <w:rPr>
          <w:lang w:eastAsia="ja-JP"/>
        </w:rPr>
        <w:t>urpose</w:t>
      </w:r>
      <w:bookmarkEnd w:id="67"/>
    </w:p>
    <w:p w14:paraId="794C3B5A" w14:textId="7CA67CBC" w:rsidR="00900617" w:rsidRPr="00900617" w:rsidRDefault="00900617" w:rsidP="00900617">
      <w:pPr>
        <w:pStyle w:val="BodyText"/>
      </w:pPr>
      <w:r w:rsidRPr="00900617">
        <w:t xml:space="preserve">The purpose of this document is to </w:t>
      </w:r>
      <w:r w:rsidR="00316E77" w:rsidRPr="00316E77">
        <w:t xml:space="preserve">advice </w:t>
      </w:r>
      <w:r w:rsidR="00316E77">
        <w:t>authorities providing</w:t>
      </w:r>
      <w:r w:rsidR="00316E77" w:rsidRPr="00316E77">
        <w:t xml:space="preserve"> V</w:t>
      </w:r>
      <w:r w:rsidR="00316E77">
        <w:t xml:space="preserve">essel Traffic Services </w:t>
      </w:r>
      <w:r w:rsidRPr="00900617">
        <w:t xml:space="preserve">on the acceptance process of a VTS System or functional parts of a VTS System (as specified in IALA Recommendation </w:t>
      </w:r>
      <w:commentRangeStart w:id="68"/>
      <w:r w:rsidRPr="00900617">
        <w:t>V128 – Preparation of Operational and Technical Performance of VTS Systems).</w:t>
      </w:r>
      <w:commentRangeEnd w:id="68"/>
      <w:r w:rsidR="00912391">
        <w:rPr>
          <w:rStyle w:val="CommentReference"/>
        </w:rPr>
        <w:commentReference w:id="68"/>
      </w:r>
    </w:p>
    <w:p w14:paraId="33A85B90" w14:textId="3E638810" w:rsidR="00316E77" w:rsidRDefault="00900617" w:rsidP="00900617">
      <w:pPr>
        <w:pStyle w:val="BodyText"/>
      </w:pPr>
      <w:commentRangeStart w:id="69"/>
      <w:r w:rsidRPr="00900617">
        <w:t xml:space="preserve">IALA Guideline G.1111 </w:t>
      </w:r>
      <w:commentRangeEnd w:id="69"/>
      <w:r w:rsidR="00912391">
        <w:rPr>
          <w:rStyle w:val="CommentReference"/>
        </w:rPr>
        <w:commentReference w:id="69"/>
      </w:r>
      <w:r w:rsidRPr="00900617">
        <w:t xml:space="preserve">– Preparation of Operational and Technical Performance Requirements for VTS Systems provides a framework to assist </w:t>
      </w:r>
      <w:r w:rsidR="00B534C7">
        <w:t>these authorities</w:t>
      </w:r>
      <w:r w:rsidRPr="00900617">
        <w:t xml:space="preserve"> in the preparation of requirements for a VTS System(s) or any functional part of a VTS System. </w:t>
      </w:r>
    </w:p>
    <w:p w14:paraId="7C8DD38B" w14:textId="0118E8D1" w:rsidR="00900617" w:rsidRPr="00900617" w:rsidRDefault="00900617" w:rsidP="00900617">
      <w:pPr>
        <w:pStyle w:val="BodyText"/>
      </w:pPr>
      <w:r w:rsidRPr="00900617">
        <w:t>This document provides a framework for the acceptance process such that the specified system:</w:t>
      </w:r>
    </w:p>
    <w:p w14:paraId="67F97268" w14:textId="77777777" w:rsidR="00900617" w:rsidRPr="00900617" w:rsidRDefault="00900617" w:rsidP="00900617">
      <w:pPr>
        <w:pStyle w:val="BodyText"/>
        <w:numPr>
          <w:ilvl w:val="0"/>
          <w:numId w:val="1"/>
        </w:numPr>
      </w:pPr>
      <w:commentRangeStart w:id="70"/>
      <w:r w:rsidRPr="00900617">
        <w:t>is working according to the agreed requirement (e.g. verification); and</w:t>
      </w:r>
    </w:p>
    <w:p w14:paraId="67A6E3CF" w14:textId="77777777" w:rsidR="00900617" w:rsidRPr="00900617" w:rsidRDefault="00900617" w:rsidP="00900617">
      <w:pPr>
        <w:pStyle w:val="BodyText"/>
        <w:numPr>
          <w:ilvl w:val="0"/>
          <w:numId w:val="1"/>
        </w:numPr>
      </w:pPr>
      <w:r w:rsidRPr="00900617">
        <w:t xml:space="preserve">is suitable for the intended services (e.g. validation). </w:t>
      </w:r>
      <w:commentRangeEnd w:id="70"/>
      <w:r w:rsidR="00912391">
        <w:rPr>
          <w:rStyle w:val="CommentReference"/>
        </w:rPr>
        <w:commentReference w:id="70"/>
      </w:r>
    </w:p>
    <w:p w14:paraId="192D2D98" w14:textId="35F8F5C0" w:rsidR="00404D7A" w:rsidRDefault="003F3407" w:rsidP="007B0A6F">
      <w:pPr>
        <w:pStyle w:val="BodyText"/>
        <w:jc w:val="both"/>
      </w:pPr>
      <w:r w:rsidRPr="00B278E3">
        <w:t>As a result</w:t>
      </w:r>
      <w:r w:rsidR="007B0A6F" w:rsidRPr="00B278E3">
        <w:rPr>
          <w:color w:val="000000" w:themeColor="text1"/>
        </w:rPr>
        <w:t>, t</w:t>
      </w:r>
      <w:r w:rsidRPr="00B278E3">
        <w:t>here will be</w:t>
      </w:r>
      <w:r w:rsidR="00404D7A" w:rsidRPr="00B278E3">
        <w:t xml:space="preserve"> a common understanding between the </w:t>
      </w:r>
      <w:r w:rsidR="00B534C7">
        <w:t>authority</w:t>
      </w:r>
      <w:r w:rsidR="00404D7A" w:rsidRPr="00B278E3">
        <w:t xml:space="preserve"> and </w:t>
      </w:r>
      <w:r w:rsidR="006528E7" w:rsidRPr="00B278E3">
        <w:t xml:space="preserve">the </w:t>
      </w:r>
      <w:r w:rsidR="00B534C7">
        <w:t>system s</w:t>
      </w:r>
      <w:r w:rsidR="00404D7A" w:rsidRPr="00B278E3">
        <w:t>upplier</w:t>
      </w:r>
      <w:r w:rsidR="007B0A6F" w:rsidRPr="00B278E3">
        <w:t xml:space="preserve"> about the set requirements and the procedures that demonstrate compliance.</w:t>
      </w:r>
    </w:p>
    <w:p w14:paraId="4FE498E7" w14:textId="69C93571" w:rsidR="00F46C83" w:rsidRDefault="00F46C83" w:rsidP="007B0A6F">
      <w:pPr>
        <w:pStyle w:val="BodyText"/>
        <w:jc w:val="both"/>
      </w:pPr>
      <w:r>
        <w:t>The suggested steps in this document can be tailored depending o</w:t>
      </w:r>
      <w:r w:rsidRPr="00DE3CA0">
        <w:t xml:space="preserve">n the size and/or complexity of a </w:t>
      </w:r>
      <w:commentRangeStart w:id="71"/>
      <w:r w:rsidRPr="00DE3CA0">
        <w:t>system</w:t>
      </w:r>
      <w:commentRangeEnd w:id="71"/>
      <w:r w:rsidR="00AE2568">
        <w:rPr>
          <w:rStyle w:val="CommentReference"/>
        </w:rPr>
        <w:commentReference w:id="71"/>
      </w:r>
      <w:r w:rsidRPr="00DE3CA0">
        <w:t>.</w:t>
      </w:r>
    </w:p>
    <w:p w14:paraId="671410C8" w14:textId="77777777" w:rsidR="007A5921" w:rsidRPr="00B278E3" w:rsidRDefault="007A5921" w:rsidP="007B0A6F">
      <w:pPr>
        <w:pStyle w:val="BodyText"/>
        <w:jc w:val="both"/>
      </w:pPr>
    </w:p>
    <w:p w14:paraId="7CC2662E" w14:textId="571021A5" w:rsidR="00A524B5" w:rsidRPr="00B278E3" w:rsidRDefault="0095086F" w:rsidP="007A5921">
      <w:pPr>
        <w:pStyle w:val="Heading2"/>
      </w:pPr>
      <w:bookmarkStart w:id="72" w:name="_Toc20345288"/>
      <w:bookmarkStart w:id="73" w:name="_Toc52523747"/>
      <w:r w:rsidRPr="00B278E3">
        <w:t>D</w:t>
      </w:r>
      <w:r w:rsidR="00F20668" w:rsidRPr="00B278E3">
        <w:t>efinition</w:t>
      </w:r>
      <w:r w:rsidR="00515D78" w:rsidRPr="00B278E3">
        <w:t>s</w:t>
      </w:r>
      <w:bookmarkEnd w:id="72"/>
      <w:bookmarkEnd w:id="73"/>
    </w:p>
    <w:p w14:paraId="48D6E86C" w14:textId="77777777" w:rsidR="00A524B5" w:rsidRPr="00B278E3" w:rsidRDefault="00A524B5" w:rsidP="00A524B5">
      <w:pPr>
        <w:pStyle w:val="Heading2separationline"/>
      </w:pPr>
    </w:p>
    <w:p w14:paraId="2C2FCECB" w14:textId="147AC4C1" w:rsidR="005435E6" w:rsidRPr="00B278E3" w:rsidRDefault="005435E6" w:rsidP="0018347C">
      <w:pPr>
        <w:pStyle w:val="Bullet1"/>
        <w:numPr>
          <w:ilvl w:val="0"/>
          <w:numId w:val="0"/>
        </w:numPr>
        <w:tabs>
          <w:tab w:val="left" w:pos="7795"/>
        </w:tabs>
        <w:ind w:left="425" w:hanging="425"/>
      </w:pPr>
      <w:r w:rsidRPr="00B278E3">
        <w:t>For the purposes of this document, the following definitions apply: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B534C7" w:rsidRPr="00B278E3" w14:paraId="2AF76C00" w14:textId="77777777" w:rsidTr="00C96325">
        <w:tc>
          <w:tcPr>
            <w:tcW w:w="1821" w:type="dxa"/>
          </w:tcPr>
          <w:p w14:paraId="6602F9C4" w14:textId="020E9AB7" w:rsidR="00B534C7" w:rsidRDefault="00B534C7">
            <w:pPr>
              <w:pStyle w:val="BodyText"/>
              <w:rPr>
                <w:b/>
              </w:rPr>
            </w:pPr>
            <w:r>
              <w:rPr>
                <w:b/>
              </w:rPr>
              <w:t xml:space="preserve">Customer </w:t>
            </w:r>
          </w:p>
        </w:tc>
        <w:tc>
          <w:tcPr>
            <w:tcW w:w="425" w:type="dxa"/>
          </w:tcPr>
          <w:p w14:paraId="1B34D0A9" w14:textId="6F47DABF" w:rsidR="00B534C7" w:rsidRPr="00DE3CA0" w:rsidRDefault="007A5921">
            <w:pPr>
              <w:pStyle w:val="BodyText"/>
            </w:pPr>
            <w:r w:rsidRPr="007A5921">
              <w:t>–</w:t>
            </w:r>
          </w:p>
        </w:tc>
        <w:tc>
          <w:tcPr>
            <w:tcW w:w="7796" w:type="dxa"/>
          </w:tcPr>
          <w:p w14:paraId="5435B1EB" w14:textId="06B98F9E" w:rsidR="00B534C7" w:rsidRPr="00DE3CA0" w:rsidRDefault="00B534C7" w:rsidP="00B534C7">
            <w:pPr>
              <w:pStyle w:val="BodyText"/>
            </w:pPr>
            <w:r>
              <w:t>A</w:t>
            </w:r>
            <w:r w:rsidRPr="00B534C7">
              <w:t>uthorit</w:t>
            </w:r>
            <w:r>
              <w:t>y</w:t>
            </w:r>
            <w:r w:rsidRPr="00B534C7">
              <w:t xml:space="preserve"> providing Vessel Traffic Services</w:t>
            </w:r>
          </w:p>
        </w:tc>
      </w:tr>
      <w:tr w:rsidR="00B534C7" w:rsidRPr="00B278E3" w14:paraId="48512EB6" w14:textId="77777777" w:rsidTr="00C96325">
        <w:tc>
          <w:tcPr>
            <w:tcW w:w="1821" w:type="dxa"/>
          </w:tcPr>
          <w:p w14:paraId="6DF36A11" w14:textId="07FCFB38" w:rsidR="00B534C7" w:rsidRDefault="00B534C7">
            <w:pPr>
              <w:pStyle w:val="BodyText"/>
              <w:rPr>
                <w:b/>
              </w:rPr>
            </w:pPr>
            <w:r>
              <w:rPr>
                <w:b/>
              </w:rPr>
              <w:t>Supplier</w:t>
            </w:r>
          </w:p>
        </w:tc>
        <w:tc>
          <w:tcPr>
            <w:tcW w:w="425" w:type="dxa"/>
          </w:tcPr>
          <w:p w14:paraId="2E39017E" w14:textId="6C4B35E4" w:rsidR="00B534C7" w:rsidRPr="00DE3CA0" w:rsidRDefault="007A5921">
            <w:pPr>
              <w:pStyle w:val="BodyText"/>
            </w:pPr>
            <w:r w:rsidRPr="007A5921">
              <w:t>–</w:t>
            </w:r>
          </w:p>
        </w:tc>
        <w:tc>
          <w:tcPr>
            <w:tcW w:w="7796" w:type="dxa"/>
          </w:tcPr>
          <w:p w14:paraId="5BFB073A" w14:textId="6984744D" w:rsidR="00B534C7" w:rsidRDefault="00B534C7" w:rsidP="003D431A">
            <w:pPr>
              <w:pStyle w:val="BodyText"/>
            </w:pPr>
            <w:r>
              <w:t xml:space="preserve">The </w:t>
            </w:r>
            <w:r w:rsidR="003D431A">
              <w:t>organization</w:t>
            </w:r>
            <w:r>
              <w:t xml:space="preserve"> that provides </w:t>
            </w:r>
            <w:r w:rsidR="003D431A">
              <w:t xml:space="preserve">a </w:t>
            </w:r>
            <w:r>
              <w:t xml:space="preserve">VTS System </w:t>
            </w:r>
            <w:r w:rsidR="003D431A">
              <w:t>or functional parts of a VTS System.</w:t>
            </w:r>
          </w:p>
        </w:tc>
      </w:tr>
      <w:tr w:rsidR="0084777C" w:rsidRPr="00B278E3" w14:paraId="1E6DFAF3" w14:textId="77777777" w:rsidTr="00C96325">
        <w:tc>
          <w:tcPr>
            <w:tcW w:w="1821" w:type="dxa"/>
          </w:tcPr>
          <w:p w14:paraId="71271B52" w14:textId="40CE3679" w:rsidR="0084777C" w:rsidRPr="00B278E3" w:rsidRDefault="0084777C">
            <w:pPr>
              <w:pStyle w:val="BodyText"/>
              <w:rPr>
                <w:b/>
              </w:rPr>
            </w:pPr>
            <w:r>
              <w:rPr>
                <w:b/>
              </w:rPr>
              <w:t>System</w:t>
            </w:r>
          </w:p>
        </w:tc>
        <w:tc>
          <w:tcPr>
            <w:tcW w:w="425" w:type="dxa"/>
          </w:tcPr>
          <w:p w14:paraId="04500AC2" w14:textId="27C9A816" w:rsidR="0084777C" w:rsidRPr="00DE3CA0" w:rsidRDefault="0084777C">
            <w:pPr>
              <w:pStyle w:val="BodyText"/>
            </w:pPr>
            <w:r w:rsidRPr="00DE3CA0">
              <w:t>–</w:t>
            </w:r>
          </w:p>
        </w:tc>
        <w:tc>
          <w:tcPr>
            <w:tcW w:w="7796" w:type="dxa"/>
          </w:tcPr>
          <w:p w14:paraId="0DB97298" w14:textId="2AF889AA" w:rsidR="0084777C" w:rsidRPr="00B278E3" w:rsidRDefault="0084777C" w:rsidP="00C96325">
            <w:pPr>
              <w:pStyle w:val="BodyText"/>
            </w:pPr>
            <w:r w:rsidRPr="00DE3CA0">
              <w:t>A system is an arrangement of parts or elements that together exhibit behaviour or meaning that the individual constituents do not</w:t>
            </w:r>
            <w:r>
              <w:t xml:space="preserve"> [</w:t>
            </w:r>
            <w:r w:rsidR="00D15E3C">
              <w:rPr>
                <w:rFonts w:hint="eastAsia"/>
                <w:lang w:eastAsia="ja-JP"/>
              </w:rPr>
              <w:t>8</w:t>
            </w:r>
            <w:r>
              <w:t>]</w:t>
            </w:r>
            <w:r w:rsidRPr="00DE3CA0">
              <w:t>.</w:t>
            </w:r>
            <w:r>
              <w:t xml:space="preserve"> This can be a group of items or devices working together.</w:t>
            </w:r>
            <w:r w:rsidRPr="00DE3CA0">
              <w:t xml:space="preserve"> </w:t>
            </w:r>
          </w:p>
        </w:tc>
      </w:tr>
      <w:tr w:rsidR="008C221A" w:rsidRPr="00B278E3" w14:paraId="49D077F6" w14:textId="77777777" w:rsidTr="00C96325">
        <w:tc>
          <w:tcPr>
            <w:tcW w:w="1821" w:type="dxa"/>
          </w:tcPr>
          <w:p w14:paraId="72F18667" w14:textId="75BEB79F" w:rsidR="008C221A" w:rsidRPr="00C96325" w:rsidRDefault="0084777C">
            <w:pPr>
              <w:pStyle w:val="BodyText"/>
              <w:rPr>
                <w:b/>
              </w:rPr>
            </w:pPr>
            <w:r>
              <w:rPr>
                <w:b/>
              </w:rPr>
              <w:t>Test Procedure</w:t>
            </w:r>
          </w:p>
        </w:tc>
        <w:tc>
          <w:tcPr>
            <w:tcW w:w="425" w:type="dxa"/>
          </w:tcPr>
          <w:p w14:paraId="36BE2437" w14:textId="49DB6A4B" w:rsidR="008C221A" w:rsidRPr="00C96325" w:rsidRDefault="003A3BC9">
            <w:pPr>
              <w:pStyle w:val="BodyText"/>
            </w:pPr>
            <w:r w:rsidRPr="00DE3CA0">
              <w:t>–</w:t>
            </w:r>
          </w:p>
        </w:tc>
        <w:tc>
          <w:tcPr>
            <w:tcW w:w="7796" w:type="dxa"/>
          </w:tcPr>
          <w:p w14:paraId="37802321" w14:textId="4F7E5AB3" w:rsidR="008C221A" w:rsidRPr="00C96325" w:rsidRDefault="0084777C" w:rsidP="00C96325">
            <w:pPr>
              <w:pStyle w:val="BodyText"/>
              <w:jc w:val="both"/>
            </w:pPr>
            <w:r w:rsidRPr="00DE3CA0">
              <w:t xml:space="preserve">A </w:t>
            </w:r>
            <w:ins w:id="74" w:author="Takuya Fukuda _ Tokyo Keiki" w:date="2020-10-08T20:44:00Z">
              <w:r w:rsidR="00AE2568">
                <w:t>(</w:t>
              </w:r>
            </w:ins>
            <w:r w:rsidRPr="00DE3CA0">
              <w:t>detailed</w:t>
            </w:r>
            <w:ins w:id="75" w:author="Takuya Fukuda _ Tokyo Keiki" w:date="2020-10-08T20:44:00Z">
              <w:r w:rsidR="00AE2568">
                <w:t>)</w:t>
              </w:r>
            </w:ins>
            <w:r w:rsidRPr="00DE3CA0">
              <w:t xml:space="preserve"> sequence of steps to be executed to demonstrate compliance to a requirement.</w:t>
            </w:r>
          </w:p>
        </w:tc>
      </w:tr>
      <w:tr w:rsidR="0074216F" w:rsidRPr="00B278E3" w14:paraId="08A1420A" w14:textId="77777777" w:rsidTr="00C96325">
        <w:tc>
          <w:tcPr>
            <w:tcW w:w="1821" w:type="dxa"/>
            <w:hideMark/>
          </w:tcPr>
          <w:p w14:paraId="77D5CBE4" w14:textId="77777777" w:rsidR="0074216F" w:rsidRPr="00C96325" w:rsidRDefault="0074216F">
            <w:pPr>
              <w:pStyle w:val="BodyText"/>
            </w:pPr>
            <w:r w:rsidRPr="00C96325">
              <w:rPr>
                <w:b/>
              </w:rPr>
              <w:t>VTS System</w:t>
            </w:r>
          </w:p>
        </w:tc>
        <w:tc>
          <w:tcPr>
            <w:tcW w:w="425" w:type="dxa"/>
            <w:hideMark/>
          </w:tcPr>
          <w:p w14:paraId="5FFBD220" w14:textId="77777777" w:rsidR="0074216F" w:rsidRPr="00C96325" w:rsidRDefault="0074216F">
            <w:pPr>
              <w:pStyle w:val="BodyText"/>
            </w:pPr>
            <w:r w:rsidRPr="00C96325">
              <w:t>–</w:t>
            </w:r>
          </w:p>
        </w:tc>
        <w:tc>
          <w:tcPr>
            <w:tcW w:w="7796" w:type="dxa"/>
            <w:hideMark/>
          </w:tcPr>
          <w:p w14:paraId="5AB90FD5" w14:textId="73FA705B" w:rsidR="0074216F" w:rsidRPr="00C96325" w:rsidRDefault="0074216F" w:rsidP="00C96325">
            <w:pPr>
              <w:pStyle w:val="BodyText"/>
              <w:jc w:val="both"/>
            </w:pPr>
            <w:r w:rsidRPr="00C96325">
              <w:t>within this document, the VTS System is considered to be the VTS software, hardwar</w:t>
            </w:r>
            <w:r w:rsidR="002B05E2">
              <w:t xml:space="preserve">e, communications and sensors. </w:t>
            </w:r>
            <w:r w:rsidRPr="00C96325">
              <w:t>This excludes personnel and procedures</w:t>
            </w:r>
            <w:r w:rsidR="00474DED">
              <w:t xml:space="preserve"> [3]</w:t>
            </w:r>
            <w:r w:rsidRPr="00C96325">
              <w:t>.</w:t>
            </w:r>
          </w:p>
        </w:tc>
      </w:tr>
    </w:tbl>
    <w:p w14:paraId="6930E355" w14:textId="7EDE3F23" w:rsidR="00F20668" w:rsidRPr="00B278E3" w:rsidRDefault="00F20668" w:rsidP="0018347C">
      <w:pPr>
        <w:pStyle w:val="Bullet1"/>
        <w:numPr>
          <w:ilvl w:val="0"/>
          <w:numId w:val="0"/>
        </w:numPr>
        <w:tabs>
          <w:tab w:val="left" w:pos="7795"/>
        </w:tabs>
      </w:pPr>
    </w:p>
    <w:p w14:paraId="138E2EEA" w14:textId="14668B82" w:rsidR="00EC236C" w:rsidRPr="00B278E3" w:rsidRDefault="00D067D7" w:rsidP="007A5921">
      <w:pPr>
        <w:pStyle w:val="Heading2"/>
      </w:pPr>
      <w:bookmarkStart w:id="76" w:name="_Toc20345289"/>
      <w:bookmarkStart w:id="77" w:name="_Toc52523748"/>
      <w:r w:rsidRPr="00B278E3">
        <w:t>Ref</w:t>
      </w:r>
      <w:r w:rsidR="00EC236C" w:rsidRPr="00B278E3">
        <w:t>erences</w:t>
      </w:r>
      <w:bookmarkEnd w:id="76"/>
      <w:bookmarkEnd w:id="77"/>
    </w:p>
    <w:p w14:paraId="6D443649" w14:textId="2DA19F98" w:rsidR="00962DA8" w:rsidRDefault="00962DA8" w:rsidP="00962DA8">
      <w:pPr>
        <w:pStyle w:val="Reference"/>
      </w:pPr>
      <w:r>
        <w:t>IALA Recommendation V-119 The Implementation of Vessel Traffic Services</w:t>
      </w:r>
    </w:p>
    <w:p w14:paraId="6CE3892D" w14:textId="5A732645" w:rsidR="00962DA8" w:rsidRDefault="00962DA8" w:rsidP="00962DA8">
      <w:pPr>
        <w:pStyle w:val="Reference"/>
      </w:pPr>
      <w:r>
        <w:t>IALA Recommendation V-128 Preparation of Operational and Technical Performance Requirements for VTS Systems</w:t>
      </w:r>
    </w:p>
    <w:p w14:paraId="70126A85" w14:textId="28F85F74" w:rsidR="00962DA8" w:rsidRDefault="00962DA8" w:rsidP="00962DA8">
      <w:pPr>
        <w:pStyle w:val="Reference"/>
      </w:pPr>
      <w:r>
        <w:t>IALA Guideline 1111 Preparation of Operational and Technical Performance Requirements for VTS Systems</w:t>
      </w:r>
    </w:p>
    <w:p w14:paraId="5B72B503" w14:textId="1EB5A5CC" w:rsidR="00E449E4" w:rsidRDefault="00E449E4" w:rsidP="00962DA8">
      <w:pPr>
        <w:pStyle w:val="Reference"/>
      </w:pPr>
      <w:r>
        <w:rPr>
          <w:rFonts w:eastAsia="MS Mincho" w:hint="eastAsia"/>
          <w:lang w:eastAsia="ja-JP"/>
        </w:rPr>
        <w:t>I</w:t>
      </w:r>
      <w:r>
        <w:rPr>
          <w:rFonts w:eastAsia="MS Mincho"/>
          <w:lang w:eastAsia="ja-JP"/>
        </w:rPr>
        <w:t>ALA Guideline 1150</w:t>
      </w:r>
      <w:r>
        <w:rPr>
          <w:rFonts w:eastAsia="MS Mincho" w:hint="eastAsia"/>
          <w:lang w:eastAsia="ja-JP"/>
        </w:rPr>
        <w:t xml:space="preserve"> Establishing, Planning and Implementing </w:t>
      </w:r>
      <w:r w:rsidRPr="00E449E4">
        <w:rPr>
          <w:rFonts w:eastAsia="MS Mincho"/>
          <w:lang w:eastAsia="ja-JP"/>
        </w:rPr>
        <w:t>VTS</w:t>
      </w:r>
    </w:p>
    <w:p w14:paraId="0D8D752B" w14:textId="3AD7CA1A" w:rsidR="00962DA8" w:rsidRDefault="00962DA8" w:rsidP="00962DA8">
      <w:pPr>
        <w:pStyle w:val="Reference"/>
      </w:pPr>
      <w:r>
        <w:t>IEEE 1012-2016 IEEE Standard for System, Software, and Hardware Verification and Validation</w:t>
      </w:r>
    </w:p>
    <w:p w14:paraId="06D4A80C" w14:textId="27B9ECE4" w:rsidR="00962DA8" w:rsidRDefault="00962DA8" w:rsidP="00962DA8">
      <w:pPr>
        <w:pStyle w:val="Reference"/>
      </w:pPr>
      <w:r>
        <w:t>ISO 9000-2005 Quality Management Systems</w:t>
      </w:r>
    </w:p>
    <w:p w14:paraId="273F9B65" w14:textId="3C52D6BF" w:rsidR="00962DA8" w:rsidRDefault="00962DA8" w:rsidP="00962DA8">
      <w:pPr>
        <w:pStyle w:val="Reference"/>
      </w:pPr>
      <w:r>
        <w:t>ISO 15288-2008 Systems and Software Engineering – System life cycle processes</w:t>
      </w:r>
    </w:p>
    <w:p w14:paraId="40EFDEE8" w14:textId="151F185F" w:rsidR="00045FE2" w:rsidRPr="00B278E3" w:rsidRDefault="00962DA8" w:rsidP="007A5921">
      <w:pPr>
        <w:pStyle w:val="Reference"/>
      </w:pPr>
      <w:r>
        <w:t>INCOSE-TP-2003-002-03.2.2 INCOSE Systems Engineering Handbook. A Guide for System Life Cycle Processes and Activities, Ver. 3.2.2 October 2011</w:t>
      </w:r>
    </w:p>
    <w:p w14:paraId="4D47464B" w14:textId="1E85F40F" w:rsidR="00C66BDF" w:rsidRPr="00B278E3" w:rsidRDefault="00C3313C" w:rsidP="00C66BDF">
      <w:pPr>
        <w:pStyle w:val="Heading1"/>
      </w:pPr>
      <w:bookmarkStart w:id="78" w:name="_Toc478025726"/>
      <w:bookmarkStart w:id="79" w:name="_Toc478025727"/>
      <w:bookmarkStart w:id="80" w:name="_Toc478025728"/>
      <w:bookmarkStart w:id="81" w:name="_Toc478025729"/>
      <w:bookmarkStart w:id="82" w:name="_Toc478025730"/>
      <w:bookmarkStart w:id="83" w:name="_Toc478025731"/>
      <w:bookmarkStart w:id="84" w:name="_Toc478025732"/>
      <w:bookmarkStart w:id="85" w:name="_Toc478025733"/>
      <w:bookmarkStart w:id="86" w:name="_Toc478025734"/>
      <w:bookmarkStart w:id="87" w:name="_Toc478025735"/>
      <w:bookmarkStart w:id="88" w:name="_Toc478025736"/>
      <w:bookmarkStart w:id="89" w:name="_Toc478025737"/>
      <w:bookmarkStart w:id="90" w:name="_Toc478025738"/>
      <w:bookmarkStart w:id="91" w:name="_Toc478025739"/>
      <w:bookmarkStart w:id="92" w:name="_Toc478025740"/>
      <w:bookmarkStart w:id="93" w:name="_Toc478025741"/>
      <w:bookmarkStart w:id="94" w:name="_Toc478025742"/>
      <w:bookmarkStart w:id="95" w:name="_Toc478025743"/>
      <w:bookmarkStart w:id="96" w:name="_Toc478025744"/>
      <w:bookmarkStart w:id="97" w:name="_Toc478025778"/>
      <w:bookmarkStart w:id="98" w:name="_Toc478025779"/>
      <w:bookmarkStart w:id="99" w:name="_Toc478025809"/>
      <w:bookmarkStart w:id="100" w:name="_Toc478025810"/>
      <w:bookmarkStart w:id="101" w:name="_Toc478025811"/>
      <w:bookmarkStart w:id="102" w:name="_Toc478025812"/>
      <w:bookmarkStart w:id="103" w:name="_Toc478025813"/>
      <w:bookmarkStart w:id="104" w:name="_Toc478025814"/>
      <w:bookmarkStart w:id="105" w:name="_Toc478025815"/>
      <w:bookmarkStart w:id="106" w:name="_Toc478025816"/>
      <w:bookmarkStart w:id="107" w:name="_Toc478025817"/>
      <w:bookmarkStart w:id="108" w:name="_Toc478025818"/>
      <w:bookmarkStart w:id="109" w:name="_Toc478025819"/>
      <w:bookmarkStart w:id="110" w:name="_Toc478025820"/>
      <w:bookmarkStart w:id="111" w:name="_Toc478025848"/>
      <w:bookmarkStart w:id="112" w:name="_Toc478025849"/>
      <w:bookmarkStart w:id="113" w:name="_Toc526343609"/>
      <w:bookmarkStart w:id="114" w:name="_Toc20345290"/>
      <w:bookmarkStart w:id="115" w:name="_Toc52523749"/>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B278E3">
        <w:lastRenderedPageBreak/>
        <w:t>A</w:t>
      </w:r>
      <w:r w:rsidR="00D860B2">
        <w:t>cceptance</w:t>
      </w:r>
      <w:r w:rsidR="00C66BDF" w:rsidRPr="00B278E3">
        <w:t xml:space="preserve"> P</w:t>
      </w:r>
      <w:r w:rsidR="00D860B2">
        <w:t>rocess</w:t>
      </w:r>
      <w:bookmarkEnd w:id="113"/>
      <w:bookmarkEnd w:id="114"/>
      <w:bookmarkEnd w:id="115"/>
    </w:p>
    <w:p w14:paraId="3B70A297" w14:textId="77777777" w:rsidR="00BC512F" w:rsidRPr="00B278E3" w:rsidRDefault="00BC512F" w:rsidP="00BC512F">
      <w:pPr>
        <w:pStyle w:val="Heading1separatationline"/>
      </w:pPr>
    </w:p>
    <w:p w14:paraId="1BD25BB8" w14:textId="4DDDEE67" w:rsidR="00D9730C" w:rsidRDefault="00BC512F" w:rsidP="00C66BDF">
      <w:pPr>
        <w:pStyle w:val="BodyText"/>
        <w:spacing w:line="240" w:lineRule="auto"/>
        <w:jc w:val="both"/>
      </w:pPr>
      <w:bookmarkStart w:id="116" w:name="_Toc348687078"/>
      <w:bookmarkStart w:id="117" w:name="_Toc409604040"/>
      <w:r w:rsidRPr="00B278E3">
        <w:t xml:space="preserve">The </w:t>
      </w:r>
      <w:r w:rsidR="00C3313C" w:rsidRPr="00B278E3">
        <w:t>acceptance</w:t>
      </w:r>
      <w:r w:rsidR="00D10DD9" w:rsidRPr="00B278E3">
        <w:t xml:space="preserve"> </w:t>
      </w:r>
      <w:r w:rsidR="00D9730C" w:rsidRPr="00B278E3">
        <w:t xml:space="preserve">process </w:t>
      </w:r>
      <w:r w:rsidR="007D40CC">
        <w:t>shall</w:t>
      </w:r>
      <w:r w:rsidR="00D9730C" w:rsidRPr="00B278E3">
        <w:t xml:space="preserve"> </w:t>
      </w:r>
      <w:r w:rsidRPr="00B278E3">
        <w:t>demonstrate</w:t>
      </w:r>
      <w:r w:rsidR="00D9730C" w:rsidRPr="00B278E3">
        <w:t xml:space="preserve"> the compliance of the VTS system, prior to operation, </w:t>
      </w:r>
      <w:r w:rsidRPr="00B278E3">
        <w:t>to</w:t>
      </w:r>
      <w:r w:rsidR="00D9730C" w:rsidRPr="00B278E3">
        <w:t xml:space="preserve"> the </w:t>
      </w:r>
      <w:r w:rsidR="00962DA8">
        <w:t xml:space="preserve">agreed </w:t>
      </w:r>
      <w:r w:rsidR="00D9730C" w:rsidRPr="00B278E3">
        <w:t>requirements.</w:t>
      </w:r>
    </w:p>
    <w:p w14:paraId="18F8C038" w14:textId="560776CE" w:rsidR="008B0932" w:rsidRDefault="008B0932" w:rsidP="002649B2">
      <w:pPr>
        <w:pStyle w:val="BodyText"/>
        <w:spacing w:line="240" w:lineRule="auto"/>
        <w:jc w:val="both"/>
        <w:rPr>
          <w:lang w:eastAsia="ja-JP"/>
        </w:rPr>
      </w:pPr>
      <w:r>
        <w:rPr>
          <w:rFonts w:hint="eastAsia"/>
          <w:lang w:eastAsia="ja-JP"/>
        </w:rPr>
        <w:t xml:space="preserve">This section </w:t>
      </w:r>
      <w:r>
        <w:rPr>
          <w:lang w:eastAsia="ja-JP"/>
        </w:rPr>
        <w:t xml:space="preserve">provide </w:t>
      </w:r>
      <w:commentRangeStart w:id="118"/>
      <w:r>
        <w:rPr>
          <w:lang w:eastAsia="ja-JP"/>
        </w:rPr>
        <w:t xml:space="preserve">general framework </w:t>
      </w:r>
      <w:commentRangeEnd w:id="118"/>
      <w:r w:rsidR="00AE2568">
        <w:rPr>
          <w:rStyle w:val="CommentReference"/>
        </w:rPr>
        <w:commentReference w:id="118"/>
      </w:r>
      <w:r>
        <w:rPr>
          <w:lang w:eastAsia="ja-JP"/>
        </w:rPr>
        <w:t xml:space="preserve">to manage acceptance processes and suggest possible </w:t>
      </w:r>
      <w:r>
        <w:rPr>
          <w:rFonts w:hint="eastAsia"/>
          <w:lang w:eastAsia="ja-JP"/>
        </w:rPr>
        <w:t>a</w:t>
      </w:r>
      <w:r>
        <w:rPr>
          <w:lang w:eastAsia="ja-JP"/>
        </w:rPr>
        <w:t>cceptance steps.</w:t>
      </w:r>
    </w:p>
    <w:p w14:paraId="5C7D8C9D" w14:textId="77777777" w:rsidR="00353C4E" w:rsidRDefault="00353C4E" w:rsidP="00353C4E">
      <w:pPr>
        <w:pStyle w:val="BodyText"/>
        <w:jc w:val="both"/>
        <w:rPr>
          <w:ins w:id="119" w:author="Takuya Fukuda _ Tokyo Keiki" w:date="2020-10-09T13:04:00Z"/>
        </w:rPr>
      </w:pPr>
      <w:commentRangeStart w:id="120"/>
      <w:ins w:id="121" w:author="Takuya Fukuda _ Tokyo Keiki" w:date="2020-10-09T13:04:00Z">
        <w:r w:rsidRPr="002B57D8">
          <w:rPr>
            <w:highlight w:val="yellow"/>
          </w:rPr>
          <w:t xml:space="preserve">VTS system can be break down into functional </w:t>
        </w:r>
        <w:r>
          <w:rPr>
            <w:highlight w:val="yellow"/>
          </w:rPr>
          <w:t xml:space="preserve">parts of VTS </w:t>
        </w:r>
        <w:r w:rsidRPr="002B57D8">
          <w:rPr>
            <w:highlight w:val="yellow"/>
          </w:rPr>
          <w:t>system and acceptance step and acceptance criteria should be developed.</w:t>
        </w:r>
        <w:commentRangeEnd w:id="120"/>
        <w:r>
          <w:rPr>
            <w:rStyle w:val="CommentReference"/>
          </w:rPr>
          <w:commentReference w:id="120"/>
        </w:r>
      </w:ins>
    </w:p>
    <w:p w14:paraId="7765B16C" w14:textId="77777777" w:rsidR="007A5921" w:rsidRDefault="007A5921" w:rsidP="002649B2">
      <w:pPr>
        <w:pStyle w:val="BodyText"/>
        <w:spacing w:line="240" w:lineRule="auto"/>
        <w:jc w:val="both"/>
        <w:rPr>
          <w:lang w:eastAsia="ja-JP"/>
        </w:rPr>
      </w:pPr>
    </w:p>
    <w:p w14:paraId="72D3A6CF" w14:textId="4A6301F0" w:rsidR="00A464BC" w:rsidRPr="00A464BC" w:rsidRDefault="009E170E" w:rsidP="007A5921">
      <w:pPr>
        <w:pStyle w:val="Heading2"/>
      </w:pPr>
      <w:bookmarkStart w:id="122" w:name="_Toc526329637"/>
      <w:bookmarkStart w:id="123" w:name="_Toc526329774"/>
      <w:bookmarkStart w:id="124" w:name="_Toc526329877"/>
      <w:bookmarkStart w:id="125" w:name="_Toc526333573"/>
      <w:bookmarkStart w:id="126" w:name="_Toc526329639"/>
      <w:bookmarkStart w:id="127" w:name="_Toc526329776"/>
      <w:bookmarkStart w:id="128" w:name="_Toc526329879"/>
      <w:bookmarkStart w:id="129" w:name="_Toc526333575"/>
      <w:bookmarkStart w:id="130" w:name="_Toc494360878"/>
      <w:bookmarkStart w:id="131" w:name="_Toc526343610"/>
      <w:bookmarkStart w:id="132" w:name="_Toc20345291"/>
      <w:bookmarkStart w:id="133" w:name="_Toc52523750"/>
      <w:bookmarkEnd w:id="122"/>
      <w:bookmarkEnd w:id="123"/>
      <w:bookmarkEnd w:id="124"/>
      <w:bookmarkEnd w:id="125"/>
      <w:bookmarkEnd w:id="126"/>
      <w:bookmarkEnd w:id="127"/>
      <w:bookmarkEnd w:id="128"/>
      <w:bookmarkEnd w:id="129"/>
      <w:r w:rsidRPr="00B278E3">
        <w:t>P</w:t>
      </w:r>
      <w:r w:rsidR="00D860B2">
        <w:t>rocess</w:t>
      </w:r>
      <w:r w:rsidRPr="00B278E3">
        <w:t xml:space="preserve"> </w:t>
      </w:r>
      <w:r w:rsidR="00C66BDF" w:rsidRPr="00B278E3">
        <w:t>Management</w:t>
      </w:r>
      <w:bookmarkStart w:id="134" w:name="_Toc526343611"/>
      <w:bookmarkEnd w:id="130"/>
      <w:bookmarkEnd w:id="131"/>
      <w:bookmarkEnd w:id="132"/>
      <w:bookmarkEnd w:id="133"/>
    </w:p>
    <w:p w14:paraId="1F83CAB6" w14:textId="77777777" w:rsidR="00C66BDF" w:rsidRPr="00B278E3" w:rsidRDefault="00C66BDF" w:rsidP="00C66BDF">
      <w:pPr>
        <w:pStyle w:val="Heading3"/>
      </w:pPr>
      <w:bookmarkStart w:id="135" w:name="_Toc20345292"/>
      <w:bookmarkStart w:id="136" w:name="_Toc52523751"/>
      <w:commentRangeStart w:id="137"/>
      <w:commentRangeStart w:id="138"/>
      <w:r w:rsidRPr="00B278E3">
        <w:t>Strategic Planning</w:t>
      </w:r>
      <w:bookmarkEnd w:id="134"/>
      <w:bookmarkEnd w:id="135"/>
      <w:bookmarkEnd w:id="136"/>
      <w:commentRangeEnd w:id="137"/>
      <w:r w:rsidR="00876272">
        <w:rPr>
          <w:rStyle w:val="CommentReference"/>
          <w:rFonts w:asciiTheme="minorHAnsi" w:eastAsia="MS Mincho" w:hAnsiTheme="minorHAnsi" w:cstheme="minorBidi"/>
          <w:b w:val="0"/>
          <w:bCs w:val="0"/>
          <w:smallCaps w:val="0"/>
          <w:color w:val="auto"/>
        </w:rPr>
        <w:commentReference w:id="137"/>
      </w:r>
      <w:commentRangeEnd w:id="138"/>
      <w:r w:rsidR="00876272">
        <w:rPr>
          <w:rStyle w:val="CommentReference"/>
          <w:rFonts w:asciiTheme="minorHAnsi" w:eastAsia="MS Mincho" w:hAnsiTheme="minorHAnsi" w:cstheme="minorBidi"/>
          <w:b w:val="0"/>
          <w:bCs w:val="0"/>
          <w:smallCaps w:val="0"/>
          <w:color w:val="auto"/>
        </w:rPr>
        <w:commentReference w:id="138"/>
      </w:r>
    </w:p>
    <w:p w14:paraId="212A4C15" w14:textId="261F3D21" w:rsidR="00685FAC" w:rsidRPr="00B278E3" w:rsidRDefault="007D40CC">
      <w:pPr>
        <w:pStyle w:val="BodyText"/>
        <w:jc w:val="both"/>
      </w:pPr>
      <w:r>
        <w:t xml:space="preserve">The Acceptance Test Plan </w:t>
      </w:r>
      <w:r w:rsidR="00971646">
        <w:t xml:space="preserve">of a VTS System </w:t>
      </w:r>
      <w:r w:rsidR="00685FAC" w:rsidRPr="00B278E3">
        <w:t>sh</w:t>
      </w:r>
      <w:r>
        <w:t xml:space="preserve">ould </w:t>
      </w:r>
      <w:r w:rsidR="00685FAC" w:rsidRPr="00B278E3">
        <w:t>describe how</w:t>
      </w:r>
      <w:r w:rsidR="00C66BDF" w:rsidRPr="00B278E3">
        <w:t xml:space="preserve"> </w:t>
      </w:r>
      <w:r>
        <w:t xml:space="preserve">the </w:t>
      </w:r>
      <w:r w:rsidR="00C66BDF" w:rsidRPr="00B278E3">
        <w:t xml:space="preserve">acceptance </w:t>
      </w:r>
      <w:r w:rsidR="00685FAC" w:rsidRPr="00B278E3">
        <w:t>is</w:t>
      </w:r>
      <w:r w:rsidR="00C66BDF" w:rsidRPr="00B278E3">
        <w:t xml:space="preserve"> organi</w:t>
      </w:r>
      <w:r w:rsidR="00685FAC" w:rsidRPr="00B278E3">
        <w:t>s</w:t>
      </w:r>
      <w:r w:rsidR="00C66BDF" w:rsidRPr="00B278E3">
        <w:t>ed</w:t>
      </w:r>
      <w:r w:rsidR="00685FAC" w:rsidRPr="00B278E3">
        <w:t xml:space="preserve">. This </w:t>
      </w:r>
      <w:r>
        <w:t>may</w:t>
      </w:r>
      <w:r w:rsidR="00685FAC" w:rsidRPr="00B278E3">
        <w:t xml:space="preserve"> include:</w:t>
      </w:r>
    </w:p>
    <w:p w14:paraId="22298BD5" w14:textId="1273E908" w:rsidR="005726D7" w:rsidRDefault="007D40CC" w:rsidP="00074BD3">
      <w:pPr>
        <w:pStyle w:val="Bullet1"/>
      </w:pPr>
      <w:r>
        <w:t xml:space="preserve">A mutual </w:t>
      </w:r>
      <w:del w:id="139" w:author="Takuya Fukuda _ Tokyo Keiki" w:date="2020-10-08T20:52:00Z">
        <w:r w:rsidDel="00876272">
          <w:delText xml:space="preserve">agreement </w:delText>
        </w:r>
      </w:del>
      <w:ins w:id="140" w:author="Takuya Fukuda _ Tokyo Keiki" w:date="2020-10-08T20:52:00Z">
        <w:r w:rsidR="00876272">
          <w:t xml:space="preserve">understanding </w:t>
        </w:r>
      </w:ins>
      <w:r>
        <w:t xml:space="preserve">and </w:t>
      </w:r>
      <w:ins w:id="141" w:author="Takuya Fukuda _ Tokyo Keiki" w:date="2020-10-08T20:52:00Z">
        <w:r w:rsidR="00876272">
          <w:t>agreement</w:t>
        </w:r>
        <w:r w:rsidR="00876272" w:rsidDel="00876272">
          <w:t xml:space="preserve"> </w:t>
        </w:r>
      </w:ins>
      <w:del w:id="142" w:author="Takuya Fukuda _ Tokyo Keiki" w:date="2020-10-08T20:52:00Z">
        <w:r w:rsidDel="00876272">
          <w:delText xml:space="preserve">understanding </w:delText>
        </w:r>
      </w:del>
      <w:r>
        <w:t>between Customer and Supplier of the requirements;</w:t>
      </w:r>
    </w:p>
    <w:p w14:paraId="79CA030A" w14:textId="5BDCD4D3" w:rsidR="007D40CC" w:rsidRDefault="007D40CC" w:rsidP="00074BD3">
      <w:pPr>
        <w:pStyle w:val="Bullet1"/>
      </w:pPr>
      <w:r>
        <w:t>System integration and interfacing;</w:t>
      </w:r>
    </w:p>
    <w:p w14:paraId="41DD7AB1" w14:textId="393A6DFD" w:rsidR="007D40CC" w:rsidRDefault="007D40CC" w:rsidP="00074BD3">
      <w:pPr>
        <w:pStyle w:val="Bullet1"/>
      </w:pPr>
      <w:r>
        <w:t>Dependencies between process and steps;</w:t>
      </w:r>
    </w:p>
    <w:p w14:paraId="28B205CB" w14:textId="77777777" w:rsidR="009C019F" w:rsidRDefault="009C019F" w:rsidP="00074BD3">
      <w:pPr>
        <w:pStyle w:val="Bullet1"/>
      </w:pPr>
      <w:r w:rsidRPr="00B278E3">
        <w:t>Logistic</w:t>
      </w:r>
      <w:r>
        <w:t>s</w:t>
      </w:r>
      <w:r w:rsidRPr="00B278E3">
        <w:t xml:space="preserve"> arrangements;</w:t>
      </w:r>
    </w:p>
    <w:p w14:paraId="4ACC1BBD" w14:textId="3FEDA8CD" w:rsidR="00685FAC" w:rsidRPr="00B278E3" w:rsidRDefault="00246144" w:rsidP="00074BD3">
      <w:pPr>
        <w:pStyle w:val="Bullet1"/>
      </w:pPr>
      <w:r w:rsidRPr="00B278E3">
        <w:t>K</w:t>
      </w:r>
      <w:r w:rsidR="00685FAC" w:rsidRPr="00B278E3">
        <w:t xml:space="preserve">ey milestones; </w:t>
      </w:r>
    </w:p>
    <w:p w14:paraId="0C5C555F" w14:textId="77777777" w:rsidR="005B24BC" w:rsidRPr="00B278E3" w:rsidRDefault="005B24BC" w:rsidP="005B24BC">
      <w:pPr>
        <w:pStyle w:val="Bullet1"/>
      </w:pPr>
      <w:r w:rsidRPr="00B278E3">
        <w:t>Test procedure and sequence;</w:t>
      </w:r>
    </w:p>
    <w:p w14:paraId="22B1A272" w14:textId="77777777" w:rsidR="009C019F" w:rsidRPr="00B278E3" w:rsidRDefault="009C019F" w:rsidP="009C019F">
      <w:pPr>
        <w:pStyle w:val="Bullet1"/>
      </w:pPr>
      <w:r w:rsidRPr="00B278E3">
        <w:t>Acceptance criteria</w:t>
      </w:r>
    </w:p>
    <w:p w14:paraId="245375E5" w14:textId="77777777" w:rsidR="009C019F" w:rsidRDefault="00685FAC">
      <w:pPr>
        <w:pStyle w:val="BodyText"/>
        <w:jc w:val="both"/>
      </w:pPr>
      <w:r w:rsidRPr="00B278E3">
        <w:t xml:space="preserve">The </w:t>
      </w:r>
      <w:r w:rsidR="00124DA7" w:rsidRPr="00B278E3">
        <w:t xml:space="preserve">level of effort and </w:t>
      </w:r>
      <w:r w:rsidRPr="00B278E3">
        <w:t>detail should be in agreement with the system complexity and criticality.</w:t>
      </w:r>
    </w:p>
    <w:p w14:paraId="319763E4" w14:textId="62528463" w:rsidR="00685FAC" w:rsidRDefault="009C019F">
      <w:pPr>
        <w:pStyle w:val="BodyText"/>
        <w:jc w:val="both"/>
      </w:pPr>
      <w:r>
        <w:t>In general,</w:t>
      </w:r>
      <w:r w:rsidR="00685FAC" w:rsidRPr="00B278E3">
        <w:t xml:space="preserve"> </w:t>
      </w:r>
      <w:r>
        <w:t>c</w:t>
      </w:r>
      <w:r w:rsidR="00124DA7" w:rsidRPr="00B278E3">
        <w:t>ompliance to a given requirement should be demonstrated as early as possible to reduce risk</w:t>
      </w:r>
      <w:r w:rsidR="005726D7">
        <w:t xml:space="preserve"> of </w:t>
      </w:r>
      <w:r w:rsidR="00290B8B" w:rsidRPr="00290B8B">
        <w:t>discrepancies</w:t>
      </w:r>
      <w:r>
        <w:t xml:space="preserve"> in later stages of the acceptance process</w:t>
      </w:r>
      <w:r w:rsidR="00124DA7" w:rsidRPr="00B278E3">
        <w:t>.</w:t>
      </w:r>
      <w:r w:rsidR="00290B8B">
        <w:t xml:space="preserve"> </w:t>
      </w:r>
    </w:p>
    <w:p w14:paraId="543B1716" w14:textId="03718D04" w:rsidR="002350D6" w:rsidRPr="002350D6" w:rsidRDefault="002350D6" w:rsidP="002350D6">
      <w:pPr>
        <w:pStyle w:val="BodyText"/>
        <w:jc w:val="both"/>
      </w:pPr>
      <w:r w:rsidRPr="002350D6">
        <w:t xml:space="preserve">If a new system will be connected to an existing system, it may need to consider </w:t>
      </w:r>
      <w:r w:rsidR="00A22385">
        <w:t xml:space="preserve">in which step </w:t>
      </w:r>
      <w:r w:rsidRPr="002350D6">
        <w:t>to demonstrate interaction with the existing system.</w:t>
      </w:r>
    </w:p>
    <w:p w14:paraId="2896A3C1" w14:textId="21689E4B" w:rsidR="00C66BDF" w:rsidRPr="00B278E3" w:rsidRDefault="00C66BDF" w:rsidP="00C66BDF">
      <w:pPr>
        <w:pStyle w:val="BodyText"/>
        <w:jc w:val="both"/>
      </w:pPr>
    </w:p>
    <w:p w14:paraId="5BA3CC0E" w14:textId="0CAD6B76" w:rsidR="00C66BDF" w:rsidRPr="00B278E3" w:rsidRDefault="00E95BA7" w:rsidP="00C66BDF">
      <w:pPr>
        <w:pStyle w:val="Heading3"/>
      </w:pPr>
      <w:bookmarkStart w:id="143" w:name="_Toc526343612"/>
      <w:bookmarkStart w:id="144" w:name="_Toc20345293"/>
      <w:bookmarkStart w:id="145" w:name="_Toc52523752"/>
      <w:r w:rsidRPr="00B278E3">
        <w:t>A</w:t>
      </w:r>
      <w:r w:rsidR="00C66BDF" w:rsidRPr="00B278E3">
        <w:t>cceptance criteria</w:t>
      </w:r>
      <w:bookmarkEnd w:id="143"/>
      <w:bookmarkEnd w:id="144"/>
      <w:bookmarkEnd w:id="145"/>
    </w:p>
    <w:p w14:paraId="329F810F" w14:textId="681F8D97" w:rsidR="0042725F" w:rsidRPr="00B278E3" w:rsidRDefault="0042725F" w:rsidP="00C66BDF">
      <w:pPr>
        <w:pStyle w:val="BodyText"/>
        <w:jc w:val="both"/>
      </w:pPr>
      <w:r w:rsidRPr="00B278E3">
        <w:t xml:space="preserve">The basis for any acceptance process is </w:t>
      </w:r>
      <w:r w:rsidR="00E95BA7" w:rsidRPr="00B278E3">
        <w:t xml:space="preserve">to demonstrate that the </w:t>
      </w:r>
      <w:r w:rsidRPr="00B278E3">
        <w:t>agreed requirements</w:t>
      </w:r>
      <w:r w:rsidR="00E95BA7" w:rsidRPr="00B278E3">
        <w:t xml:space="preserve"> are fulfilled. The handling of any discrepancies should be considered.</w:t>
      </w:r>
    </w:p>
    <w:p w14:paraId="40C0BDBB" w14:textId="03DECB4E" w:rsidR="00C66BDF" w:rsidRPr="00B278E3" w:rsidRDefault="00C66BDF" w:rsidP="00C66BDF">
      <w:pPr>
        <w:pStyle w:val="BodyText"/>
        <w:jc w:val="both"/>
      </w:pPr>
      <w:r w:rsidRPr="00B278E3">
        <w:t xml:space="preserve">The requirements </w:t>
      </w:r>
      <w:r w:rsidR="00F05EE0" w:rsidRPr="00B278E3">
        <w:t xml:space="preserve">should </w:t>
      </w:r>
      <w:r w:rsidRPr="00B278E3">
        <w:t>describe the operational scenarios, use cases, technical functions and performance of the system.</w:t>
      </w:r>
      <w:r w:rsidR="00F05EE0" w:rsidRPr="00B278E3">
        <w:t xml:space="preserve"> These </w:t>
      </w:r>
      <w:r w:rsidRPr="00B278E3">
        <w:t>should:</w:t>
      </w:r>
    </w:p>
    <w:p w14:paraId="3D3B7F08" w14:textId="12CFCA17" w:rsidR="00C66BDF" w:rsidRPr="00B278E3" w:rsidRDefault="00DF7145" w:rsidP="00074BD3">
      <w:pPr>
        <w:pStyle w:val="Bullet1"/>
      </w:pPr>
      <w:r w:rsidRPr="00B278E3">
        <w:t>B</w:t>
      </w:r>
      <w:r w:rsidR="00C66BDF" w:rsidRPr="00B278E3">
        <w:t>e uniquely identifiable</w:t>
      </w:r>
    </w:p>
    <w:p w14:paraId="541E7E52" w14:textId="377117D4" w:rsidR="00DF7145" w:rsidRPr="00B278E3" w:rsidRDefault="00DF7145" w:rsidP="00074BD3">
      <w:pPr>
        <w:pStyle w:val="Bullet1"/>
      </w:pPr>
      <w:r w:rsidRPr="00B278E3">
        <w:t>H</w:t>
      </w:r>
      <w:r w:rsidR="00C66BDF" w:rsidRPr="00B278E3">
        <w:t>ave an acceptance criterion</w:t>
      </w:r>
    </w:p>
    <w:p w14:paraId="78395ABC" w14:textId="3C5FD01D" w:rsidR="00185163" w:rsidRPr="00B278E3" w:rsidRDefault="00DF7145" w:rsidP="00074BD3">
      <w:pPr>
        <w:pStyle w:val="Bullet1"/>
      </w:pPr>
      <w:r w:rsidRPr="00B278E3">
        <w:t xml:space="preserve">Be </w:t>
      </w:r>
      <w:r w:rsidR="00C66BDF" w:rsidRPr="00B278E3">
        <w:t>SMART (Specific</w:t>
      </w:r>
      <w:r w:rsidR="00522EF3" w:rsidRPr="00B278E3">
        <w:t>,</w:t>
      </w:r>
      <w:r w:rsidR="00C66BDF" w:rsidRPr="00B278E3">
        <w:t xml:space="preserve"> Measurable</w:t>
      </w:r>
      <w:r w:rsidR="00522EF3" w:rsidRPr="00B278E3">
        <w:t>,</w:t>
      </w:r>
      <w:r w:rsidR="00C66BDF" w:rsidRPr="00B278E3">
        <w:t xml:space="preserve"> Achievable</w:t>
      </w:r>
      <w:r w:rsidR="00522EF3" w:rsidRPr="00B278E3">
        <w:t>,</w:t>
      </w:r>
      <w:r w:rsidR="00C66BDF" w:rsidRPr="00B278E3">
        <w:t xml:space="preserve"> Relevant</w:t>
      </w:r>
      <w:r w:rsidR="00522EF3" w:rsidRPr="00B278E3">
        <w:t>,</w:t>
      </w:r>
      <w:r w:rsidR="00C66BDF" w:rsidRPr="00B278E3">
        <w:t xml:space="preserve"> </w:t>
      </w:r>
      <w:r w:rsidR="00522EF3" w:rsidRPr="00B278E3">
        <w:t>Time bound</w:t>
      </w:r>
      <w:r w:rsidR="00C66BDF" w:rsidRPr="00B278E3">
        <w:t xml:space="preserve">). </w:t>
      </w:r>
    </w:p>
    <w:p w14:paraId="2610B2DF" w14:textId="77777777" w:rsidR="001E24B5" w:rsidRDefault="00152D1C" w:rsidP="00152D1C">
      <w:pPr>
        <w:spacing w:after="200" w:line="276" w:lineRule="auto"/>
        <w:rPr>
          <w:ins w:id="146" w:author="Takuya Fukuda _ Tokyo Keiki" w:date="2020-10-08T17:10:00Z"/>
          <w:sz w:val="22"/>
        </w:rPr>
      </w:pPr>
      <w:bookmarkStart w:id="147" w:name="_Toc20345294"/>
      <w:commentRangeStart w:id="148"/>
      <w:commentRangeStart w:id="149"/>
      <w:ins w:id="150" w:author="Takuya Fukuda _ Tokyo Keiki" w:date="2020-10-08T15:54:00Z">
        <w:r w:rsidRPr="00721EA0">
          <w:rPr>
            <w:sz w:val="22"/>
          </w:rPr>
          <w:t>However</w:t>
        </w:r>
      </w:ins>
      <w:ins w:id="151" w:author="Takuya Fukuda _ Tokyo Keiki" w:date="2020-10-08T15:56:00Z">
        <w:r>
          <w:rPr>
            <w:sz w:val="22"/>
          </w:rPr>
          <w:t xml:space="preserve">, it is noted </w:t>
        </w:r>
      </w:ins>
      <w:ins w:id="152" w:author="Takuya Fukuda _ Tokyo Keiki" w:date="2020-10-08T15:54:00Z">
        <w:r w:rsidRPr="00721EA0">
          <w:rPr>
            <w:sz w:val="22"/>
          </w:rPr>
          <w:t>that</w:t>
        </w:r>
        <w:r>
          <w:rPr>
            <w:sz w:val="22"/>
          </w:rPr>
          <w:t xml:space="preserve"> all requirements </w:t>
        </w:r>
      </w:ins>
      <w:ins w:id="153" w:author="Takuya Fukuda _ Tokyo Keiki" w:date="2020-10-08T15:56:00Z">
        <w:r>
          <w:rPr>
            <w:sz w:val="22"/>
          </w:rPr>
          <w:t>may n</w:t>
        </w:r>
      </w:ins>
      <w:ins w:id="154" w:author="Takuya Fukuda _ Tokyo Keiki" w:date="2020-10-08T15:57:00Z">
        <w:r>
          <w:rPr>
            <w:sz w:val="22"/>
          </w:rPr>
          <w:t xml:space="preserve">ot </w:t>
        </w:r>
      </w:ins>
      <w:ins w:id="155" w:author="Takuya Fukuda _ Tokyo Keiki" w:date="2020-10-08T15:54:00Z">
        <w:r>
          <w:rPr>
            <w:sz w:val="22"/>
          </w:rPr>
          <w:t>be SMART, or can easily be turned into SMART requirements. This might be the case with so called non-functional requirements</w:t>
        </w:r>
      </w:ins>
      <w:ins w:id="156" w:author="Takuya Fukuda _ Tokyo Keiki" w:date="2020-10-08T15:58:00Z">
        <w:r>
          <w:rPr>
            <w:sz w:val="22"/>
          </w:rPr>
          <w:t xml:space="preserve">. </w:t>
        </w:r>
      </w:ins>
      <w:ins w:id="157" w:author="Takuya Fukuda _ Tokyo Keiki" w:date="2020-10-08T15:54:00Z">
        <w:r>
          <w:rPr>
            <w:sz w:val="22"/>
          </w:rPr>
          <w:t>e.g. the system should be ergonomic, easy to use/intuitive</w:t>
        </w:r>
      </w:ins>
      <w:ins w:id="158" w:author="Takuya Fukuda _ Tokyo Keiki" w:date="2020-10-08T15:59:00Z">
        <w:r>
          <w:rPr>
            <w:sz w:val="22"/>
          </w:rPr>
          <w:t xml:space="preserve">, </w:t>
        </w:r>
      </w:ins>
      <w:ins w:id="159" w:author="Takuya Fukuda _ Tokyo Keiki" w:date="2020-10-08T15:54:00Z">
        <w:r>
          <w:rPr>
            <w:sz w:val="22"/>
          </w:rPr>
          <w:t xml:space="preserve">robust </w:t>
        </w:r>
      </w:ins>
      <w:ins w:id="160" w:author="Takuya Fukuda _ Tokyo Keiki" w:date="2020-10-08T15:59:00Z">
        <w:r>
          <w:rPr>
            <w:sz w:val="22"/>
          </w:rPr>
          <w:t xml:space="preserve">or </w:t>
        </w:r>
      </w:ins>
      <w:ins w:id="161" w:author="Takuya Fukuda _ Tokyo Keiki" w:date="2020-10-08T15:54:00Z">
        <w:r>
          <w:rPr>
            <w:sz w:val="22"/>
          </w:rPr>
          <w:t xml:space="preserve">etc. These requirements usually </w:t>
        </w:r>
      </w:ins>
      <w:ins w:id="162" w:author="Takuya Fukuda _ Tokyo Keiki" w:date="2020-10-08T15:59:00Z">
        <w:r>
          <w:rPr>
            <w:sz w:val="22"/>
          </w:rPr>
          <w:t xml:space="preserve">requires </w:t>
        </w:r>
      </w:ins>
      <w:ins w:id="163" w:author="Takuya Fukuda _ Tokyo Keiki" w:date="2020-10-08T15:54:00Z">
        <w:r>
          <w:rPr>
            <w:sz w:val="22"/>
          </w:rPr>
          <w:t xml:space="preserve">special attention in the Acceptance Process. </w:t>
        </w:r>
        <w:commentRangeEnd w:id="148"/>
        <w:r w:rsidRPr="001E24B5">
          <w:rPr>
            <w:sz w:val="22"/>
          </w:rPr>
          <w:commentReference w:id="148"/>
        </w:r>
      </w:ins>
      <w:commentRangeEnd w:id="149"/>
    </w:p>
    <w:p w14:paraId="70410003" w14:textId="77777777" w:rsidR="001E24B5" w:rsidRPr="001E24B5" w:rsidRDefault="00152D1C" w:rsidP="001E24B5">
      <w:pPr>
        <w:spacing w:after="200" w:line="276" w:lineRule="auto"/>
        <w:rPr>
          <w:ins w:id="164" w:author="Takuya Fukuda _ Tokyo Keiki" w:date="2020-10-08T17:10:00Z"/>
          <w:sz w:val="22"/>
          <w:lang w:val="nl-NL"/>
        </w:rPr>
      </w:pPr>
      <w:ins w:id="165" w:author="Takuya Fukuda _ Tokyo Keiki" w:date="2020-10-08T15:59:00Z">
        <w:r w:rsidRPr="001E24B5">
          <w:rPr>
            <w:sz w:val="22"/>
          </w:rPr>
          <w:commentReference w:id="149"/>
        </w:r>
      </w:ins>
      <w:ins w:id="166" w:author="Takuya Fukuda _ Tokyo Keiki" w:date="2020-10-08T17:10:00Z">
        <w:r w:rsidR="001E24B5" w:rsidRPr="001E24B5">
          <w:rPr>
            <w:sz w:val="22"/>
            <w:lang w:val="en-US"/>
          </w:rPr>
          <w:t xml:space="preserve">Also on forehand thought should/could/may be given to a classification of non-compliancies encounterd during testing. </w:t>
        </w:r>
        <w:r w:rsidR="001E24B5" w:rsidRPr="001E24B5">
          <w:rPr>
            <w:sz w:val="22"/>
            <w:lang w:val="nl-NL"/>
          </w:rPr>
          <w:t>E.g. they may be classified as :</w:t>
        </w:r>
      </w:ins>
    </w:p>
    <w:p w14:paraId="08AA6150" w14:textId="77777777" w:rsidR="001E24B5" w:rsidRPr="001E24B5" w:rsidRDefault="001E24B5" w:rsidP="00360960">
      <w:pPr>
        <w:pStyle w:val="Bullet1"/>
        <w:rPr>
          <w:ins w:id="167" w:author="Takuya Fukuda _ Tokyo Keiki" w:date="2020-10-08T17:10:00Z"/>
        </w:rPr>
      </w:pPr>
      <w:ins w:id="168" w:author="Takuya Fukuda _ Tokyo Keiki" w:date="2020-10-08T17:10:00Z">
        <w:r w:rsidRPr="001E24B5">
          <w:lastRenderedPageBreak/>
          <w:t xml:space="preserve">Major/blocking ; the test procedure can not continue before this issue has been solved.  A decision (preferably on forehand ) has to be taken about the level of regression testing </w:t>
        </w:r>
      </w:ins>
    </w:p>
    <w:p w14:paraId="0B63F509" w14:textId="77777777" w:rsidR="001E24B5" w:rsidRPr="001E24B5" w:rsidRDefault="001E24B5" w:rsidP="00360960">
      <w:pPr>
        <w:pStyle w:val="Bullet1"/>
        <w:rPr>
          <w:ins w:id="169" w:author="Takuya Fukuda _ Tokyo Keiki" w:date="2020-10-08T17:10:00Z"/>
        </w:rPr>
      </w:pPr>
      <w:ins w:id="170" w:author="Takuya Fukuda _ Tokyo Keiki" w:date="2020-10-08T17:10:00Z">
        <w:r w:rsidRPr="001E24B5">
          <w:t>Corrective; the issue can be solved during the test process and thereafter testing can continue</w:t>
        </w:r>
      </w:ins>
    </w:p>
    <w:p w14:paraId="14BC0BE0" w14:textId="77777777" w:rsidR="001E24B5" w:rsidRPr="001E24B5" w:rsidRDefault="001E24B5" w:rsidP="00360960">
      <w:pPr>
        <w:pStyle w:val="Bullet1"/>
        <w:rPr>
          <w:ins w:id="171" w:author="Takuya Fukuda _ Tokyo Keiki" w:date="2020-10-08T17:10:00Z"/>
        </w:rPr>
      </w:pPr>
      <w:ins w:id="172" w:author="Takuya Fukuda _ Tokyo Keiki" w:date="2020-10-08T17:10:00Z">
        <w:r w:rsidRPr="001E24B5">
          <w:t>Cosmetic; testing can be continued and the issue may be solved in a later stage.</w:t>
        </w:r>
      </w:ins>
    </w:p>
    <w:p w14:paraId="070ABD7E" w14:textId="76BC9E71" w:rsidR="00885C4A" w:rsidRDefault="00885C4A" w:rsidP="00353C4E">
      <w:pPr>
        <w:pStyle w:val="BodyText"/>
        <w:rPr>
          <w:highlight w:val="yellow"/>
        </w:rPr>
      </w:pPr>
    </w:p>
    <w:p w14:paraId="31262DDA" w14:textId="4F4E39C3" w:rsidR="00BC512F" w:rsidRPr="005C58A2" w:rsidRDefault="00B4654A" w:rsidP="007A5921">
      <w:pPr>
        <w:pStyle w:val="Heading2"/>
      </w:pPr>
      <w:bookmarkStart w:id="173" w:name="_Toc52523753"/>
      <w:commentRangeStart w:id="174"/>
      <w:r w:rsidRPr="005C58A2">
        <w:t>Acceptance Steps</w:t>
      </w:r>
      <w:bookmarkEnd w:id="147"/>
      <w:bookmarkEnd w:id="173"/>
      <w:commentRangeEnd w:id="174"/>
      <w:r w:rsidR="00033E4F">
        <w:rPr>
          <w:rStyle w:val="CommentReference"/>
          <w:rFonts w:asciiTheme="minorHAnsi" w:eastAsia="MS Mincho" w:hAnsiTheme="minorHAnsi" w:cstheme="minorBidi"/>
          <w:b w:val="0"/>
          <w:bCs w:val="0"/>
          <w:i w:val="0"/>
          <w:caps w:val="0"/>
          <w:color w:val="auto"/>
        </w:rPr>
        <w:commentReference w:id="174"/>
      </w:r>
    </w:p>
    <w:p w14:paraId="53CCEB87" w14:textId="643C03D1" w:rsidR="00885C4A" w:rsidRPr="000E181F" w:rsidRDefault="00885C4A" w:rsidP="00885C4A">
      <w:pPr>
        <w:pStyle w:val="Heading2separationline"/>
      </w:pPr>
    </w:p>
    <w:p w14:paraId="1F83B9E5" w14:textId="1F001394" w:rsidR="002113FD" w:rsidRPr="002113FD" w:rsidRDefault="002113FD" w:rsidP="002113FD">
      <w:pPr>
        <w:pStyle w:val="BodyText"/>
      </w:pPr>
      <w:r w:rsidRPr="000E181F">
        <w:t xml:space="preserve">A VTS System is a complex system that includes many different technologies </w:t>
      </w:r>
      <w:r w:rsidR="00CB31AF" w:rsidRPr="000E181F">
        <w:t xml:space="preserve">at </w:t>
      </w:r>
      <w:r w:rsidR="00CB1A76" w:rsidRPr="000E181F">
        <w:t>multiple sit</w:t>
      </w:r>
      <w:r w:rsidR="00CB31AF" w:rsidRPr="000E181F">
        <w:t>es</w:t>
      </w:r>
      <w:r w:rsidR="00CB1A76" w:rsidRPr="000E181F">
        <w:t xml:space="preserve"> </w:t>
      </w:r>
      <w:r w:rsidRPr="000E181F">
        <w:t xml:space="preserve">to support the operational process. These </w:t>
      </w:r>
      <w:r w:rsidR="00CB31AF" w:rsidRPr="000E181F">
        <w:t xml:space="preserve">technologies </w:t>
      </w:r>
      <w:r w:rsidRPr="000E181F">
        <w:t>are included in e.g. communications</w:t>
      </w:r>
      <w:r w:rsidR="00097600">
        <w:t xml:space="preserve"> system</w:t>
      </w:r>
      <w:r w:rsidR="005B24BC" w:rsidRPr="000E181F">
        <w:t xml:space="preserve">, </w:t>
      </w:r>
      <w:r w:rsidR="00097600">
        <w:t>monitoring system</w:t>
      </w:r>
      <w:r w:rsidR="005B24BC" w:rsidRPr="000E181F">
        <w:t xml:space="preserve">, </w:t>
      </w:r>
      <w:r w:rsidR="00CB31AF" w:rsidRPr="000E181F">
        <w:t>sensors</w:t>
      </w:r>
      <w:r w:rsidRPr="000E181F">
        <w:t xml:space="preserve"> and environmental monitoring systems.</w:t>
      </w:r>
    </w:p>
    <w:p w14:paraId="1B7F535F" w14:textId="77777777" w:rsidR="002113FD" w:rsidRPr="002113FD" w:rsidRDefault="002113FD" w:rsidP="002113FD">
      <w:pPr>
        <w:pStyle w:val="BodyText"/>
      </w:pPr>
      <w:r w:rsidRPr="002113FD">
        <w:t>A typical acceptance process will demonstrate compliance, starting from the lowest-level building blocks to functional sub-systems and, finally, the complete VTS System. This process may include multiple sub-systems at multiple sites (e.g. the VTS centre and multiple sites for sensors and communications).</w:t>
      </w:r>
    </w:p>
    <w:p w14:paraId="7EAE1A6E" w14:textId="77777777" w:rsidR="002113FD" w:rsidRPr="002113FD" w:rsidRDefault="002113FD" w:rsidP="002113FD">
      <w:pPr>
        <w:pStyle w:val="BodyText"/>
      </w:pPr>
      <w:r w:rsidRPr="002113FD">
        <w:t>Basically, however, the acceptance process is the same at all levels:</w:t>
      </w:r>
    </w:p>
    <w:p w14:paraId="7838F3A1" w14:textId="77777777" w:rsidR="002113FD" w:rsidRPr="002113FD" w:rsidRDefault="002113FD" w:rsidP="002113FD">
      <w:pPr>
        <w:pStyle w:val="BodyText"/>
        <w:numPr>
          <w:ilvl w:val="0"/>
          <w:numId w:val="43"/>
        </w:numPr>
      </w:pPr>
      <w:r w:rsidRPr="002113FD">
        <w:t>There is a set of applicable requirements;</w:t>
      </w:r>
    </w:p>
    <w:p w14:paraId="3BE7697D" w14:textId="77777777" w:rsidR="002113FD" w:rsidRPr="002113FD" w:rsidRDefault="002113FD" w:rsidP="002113FD">
      <w:pPr>
        <w:pStyle w:val="BodyText"/>
        <w:numPr>
          <w:ilvl w:val="0"/>
          <w:numId w:val="43"/>
        </w:numPr>
      </w:pPr>
      <w:r w:rsidRPr="002113FD">
        <w:t>There is a physical implementation of the requirements;</w:t>
      </w:r>
    </w:p>
    <w:p w14:paraId="37C6BFF2" w14:textId="77777777" w:rsidR="002113FD" w:rsidRPr="002113FD" w:rsidRDefault="002113FD" w:rsidP="002113FD">
      <w:pPr>
        <w:pStyle w:val="BodyText"/>
        <w:numPr>
          <w:ilvl w:val="0"/>
          <w:numId w:val="43"/>
        </w:numPr>
      </w:pPr>
      <w:r w:rsidRPr="002113FD">
        <w:t>There is a set of test procedures with acceptance criteria.</w:t>
      </w:r>
    </w:p>
    <w:p w14:paraId="1E36B1DC" w14:textId="06122E21" w:rsidR="002113FD" w:rsidRDefault="002113FD" w:rsidP="002113FD">
      <w:pPr>
        <w:pStyle w:val="BodyText"/>
      </w:pPr>
      <w:r w:rsidRPr="002113FD">
        <w:t>Once the lower levels are satisfactory tested, testing at the next higher level can commence. This is illustrated in</w:t>
      </w:r>
      <w:r w:rsidR="00CB31AF">
        <w:t xml:space="preserve"> Figure 2.</w:t>
      </w:r>
    </w:p>
    <w:p w14:paraId="2F768E76" w14:textId="72438E57" w:rsidR="001A694E" w:rsidRPr="001A694E" w:rsidRDefault="001A694E" w:rsidP="001A694E">
      <w:pPr>
        <w:pStyle w:val="BodyText"/>
      </w:pPr>
      <w:r w:rsidRPr="001A694E">
        <w:t xml:space="preserve">The </w:t>
      </w:r>
      <w:r>
        <w:t xml:space="preserve">acceptance </w:t>
      </w:r>
      <w:r w:rsidRPr="001A694E">
        <w:t>cost generally increase</w:t>
      </w:r>
      <w:r>
        <w:t>s</w:t>
      </w:r>
      <w:r w:rsidRPr="001A694E">
        <w:t xml:space="preserve"> when going down through </w:t>
      </w:r>
      <w:r>
        <w:t>lower level system</w:t>
      </w:r>
      <w:r w:rsidRPr="001A694E">
        <w:t xml:space="preserve">, but also provides increased confidence that the requirement is actually met. The </w:t>
      </w:r>
      <w:r>
        <w:t xml:space="preserve">selection of steps and </w:t>
      </w:r>
      <w:r w:rsidRPr="001A694E">
        <w:t xml:space="preserve">methods involve balancing the most cost-effective mix of adequate testing against minimizing the risk of not meeting a requirement. </w:t>
      </w:r>
    </w:p>
    <w:p w14:paraId="4AD5831E" w14:textId="048A560E" w:rsidR="005726D7" w:rsidRPr="005726D7" w:rsidRDefault="005726D7" w:rsidP="005726D7">
      <w:pPr>
        <w:pStyle w:val="BodyText"/>
      </w:pPr>
    </w:p>
    <w:p w14:paraId="7C13F97A" w14:textId="42C60446" w:rsidR="005726D7" w:rsidRPr="005726D7" w:rsidRDefault="008636E4" w:rsidP="005726D7">
      <w:pPr>
        <w:pStyle w:val="BodyText"/>
      </w:pPr>
      <w:commentRangeStart w:id="175"/>
      <w:r w:rsidRPr="008636E4">
        <w:rPr>
          <w:noProof/>
          <w:lang w:eastAsia="ja-JP"/>
        </w:rPr>
        <w:lastRenderedPageBreak/>
        <w:drawing>
          <wp:inline distT="0" distB="0" distL="0" distR="0" wp14:anchorId="586EBDEE" wp14:editId="47FD702D">
            <wp:extent cx="6480810" cy="40646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80810" cy="4064635"/>
                    </a:xfrm>
                    <a:prstGeom prst="rect">
                      <a:avLst/>
                    </a:prstGeom>
                    <a:noFill/>
                    <a:ln>
                      <a:noFill/>
                    </a:ln>
                  </pic:spPr>
                </pic:pic>
              </a:graphicData>
            </a:graphic>
          </wp:inline>
        </w:drawing>
      </w:r>
      <w:commentRangeEnd w:id="175"/>
      <w:r w:rsidR="00033E4F">
        <w:rPr>
          <w:rStyle w:val="CommentReference"/>
        </w:rPr>
        <w:commentReference w:id="175"/>
      </w:r>
    </w:p>
    <w:p w14:paraId="2556A686" w14:textId="6A32D5D3" w:rsidR="005726D7" w:rsidRPr="005726D7" w:rsidRDefault="005726D7" w:rsidP="008E2F5D">
      <w:pPr>
        <w:pStyle w:val="Figurecaption"/>
      </w:pPr>
      <w:r w:rsidRPr="005726D7">
        <w:t>VTS System breakdown structure</w:t>
      </w:r>
      <w:r w:rsidR="008E2F5D">
        <w:t xml:space="preserve"> and order of acceptance</w:t>
      </w:r>
    </w:p>
    <w:p w14:paraId="083F170F" w14:textId="77777777" w:rsidR="005726D7" w:rsidRPr="005726D7" w:rsidRDefault="005726D7" w:rsidP="005726D7">
      <w:pPr>
        <w:pStyle w:val="BodyText"/>
        <w:rPr>
          <w:b/>
          <w:bCs/>
          <w:i/>
        </w:rPr>
      </w:pPr>
      <w:r w:rsidRPr="005726D7">
        <w:br w:type="page"/>
      </w:r>
    </w:p>
    <w:p w14:paraId="44CFE7E0" w14:textId="1B55FF22" w:rsidR="00BC6650" w:rsidRDefault="00885C4A" w:rsidP="00885C4A">
      <w:pPr>
        <w:pStyle w:val="BodyText"/>
      </w:pPr>
      <w:r w:rsidRPr="00B278E3">
        <w:lastRenderedPageBreak/>
        <w:t xml:space="preserve">Typically, </w:t>
      </w:r>
      <w:r w:rsidR="00BC6650">
        <w:t xml:space="preserve">the </w:t>
      </w:r>
      <w:r w:rsidRPr="00B278E3">
        <w:t xml:space="preserve">acceptance of a </w:t>
      </w:r>
      <w:r w:rsidR="00BC6650">
        <w:t xml:space="preserve">VTS </w:t>
      </w:r>
      <w:r w:rsidRPr="00B278E3">
        <w:t xml:space="preserve">system </w:t>
      </w:r>
      <w:r w:rsidR="00BC6650">
        <w:t xml:space="preserve">will already start during the design of the system </w:t>
      </w:r>
      <w:r w:rsidR="00BC6650" w:rsidRPr="00BC6650">
        <w:t>and continue while the system is being implemented.</w:t>
      </w:r>
      <w:r w:rsidR="00BC6650">
        <w:t xml:space="preserve"> </w:t>
      </w:r>
    </w:p>
    <w:p w14:paraId="0C681D3A" w14:textId="1D072B50" w:rsidR="00BC6650" w:rsidRPr="00BC6650" w:rsidRDefault="00BC6650" w:rsidP="00BC6650">
      <w:pPr>
        <w:pStyle w:val="BodyText"/>
      </w:pPr>
      <w:r w:rsidRPr="00BC6650">
        <w:t>Th</w:t>
      </w:r>
      <w:r w:rsidR="00410A46">
        <w:t>e typical steps are</w:t>
      </w:r>
      <w:r w:rsidRPr="00BC6650">
        <w:t xml:space="preserve"> shown in </w:t>
      </w:r>
      <w:r w:rsidRPr="00BC6650">
        <w:fldChar w:fldCharType="begin"/>
      </w:r>
      <w:r w:rsidRPr="00BC6650">
        <w:instrText xml:space="preserve"> REF _Ref26446613 \h </w:instrText>
      </w:r>
      <w:r w:rsidRPr="00BC6650">
        <w:fldChar w:fldCharType="separate"/>
      </w:r>
      <w:r w:rsidRPr="00BC6650">
        <w:t>Figure 1</w:t>
      </w:r>
      <w:r w:rsidRPr="00BC6650">
        <w:fldChar w:fldCharType="end"/>
      </w:r>
      <w:r w:rsidR="00410A46">
        <w:t xml:space="preserve">, and acceptance steps are illustrated in grey boxes:  </w:t>
      </w:r>
    </w:p>
    <w:p w14:paraId="1135F917" w14:textId="77777777" w:rsidR="00BC6650" w:rsidRPr="00BC6650" w:rsidRDefault="00BC6650" w:rsidP="00BC6650">
      <w:pPr>
        <w:pStyle w:val="BodyText"/>
        <w:numPr>
          <w:ilvl w:val="0"/>
          <w:numId w:val="46"/>
        </w:numPr>
      </w:pPr>
      <w:r w:rsidRPr="00BC6650">
        <w:t>Acceptance at Design Review(s);</w:t>
      </w:r>
    </w:p>
    <w:p w14:paraId="5EA1919D" w14:textId="77777777" w:rsidR="00BC6650" w:rsidRPr="00BC6650" w:rsidRDefault="00BC6650" w:rsidP="00BC6650">
      <w:pPr>
        <w:pStyle w:val="BodyText"/>
        <w:numPr>
          <w:ilvl w:val="0"/>
          <w:numId w:val="46"/>
        </w:numPr>
      </w:pPr>
      <w:r w:rsidRPr="00BC6650">
        <w:t>Factory Acceptance;</w:t>
      </w:r>
    </w:p>
    <w:p w14:paraId="775C1EF4" w14:textId="77777777" w:rsidR="00BC6650" w:rsidRPr="00BC6650" w:rsidRDefault="00BC6650" w:rsidP="00BC6650">
      <w:pPr>
        <w:pStyle w:val="BodyText"/>
        <w:numPr>
          <w:ilvl w:val="0"/>
          <w:numId w:val="46"/>
        </w:numPr>
      </w:pPr>
      <w:r w:rsidRPr="00BC6650">
        <w:t>Site Acceptance;</w:t>
      </w:r>
    </w:p>
    <w:p w14:paraId="241C7E90" w14:textId="47267158" w:rsidR="00BC6650" w:rsidRPr="00BC6650" w:rsidRDefault="004771B9" w:rsidP="00BC6650">
      <w:pPr>
        <w:pStyle w:val="BodyText"/>
        <w:numPr>
          <w:ilvl w:val="0"/>
          <w:numId w:val="46"/>
        </w:numPr>
      </w:pPr>
      <w:commentRangeStart w:id="176"/>
      <w:r>
        <w:t xml:space="preserve">Final </w:t>
      </w:r>
      <w:r w:rsidR="00BC6650" w:rsidRPr="00BC6650">
        <w:t>Acceptance</w:t>
      </w:r>
      <w:r w:rsidR="00033E4F">
        <w:t>.</w:t>
      </w:r>
      <w:commentRangeEnd w:id="176"/>
      <w:r w:rsidR="00033E4F">
        <w:rPr>
          <w:rStyle w:val="CommentReference"/>
        </w:rPr>
        <w:commentReference w:id="176"/>
      </w:r>
    </w:p>
    <w:p w14:paraId="1CFD3666" w14:textId="20168DC8" w:rsidR="00410A46" w:rsidRDefault="00410A46" w:rsidP="00BC6650">
      <w:pPr>
        <w:pStyle w:val="BodyText"/>
      </w:pPr>
      <w:r>
        <w:t>The steps illustrated by the white boxes are important steps in the establishment, planning and implementation of a VTS system, but as these steps are not directly a part of the system acceptance, they are not discussed in this document.</w:t>
      </w:r>
    </w:p>
    <w:p w14:paraId="743020F8" w14:textId="1D0E8037" w:rsidR="00BC6650" w:rsidRPr="00BC6650" w:rsidRDefault="00BC6650" w:rsidP="00BC6650">
      <w:pPr>
        <w:pStyle w:val="BodyText"/>
      </w:pPr>
      <w:r w:rsidRPr="00BC6650">
        <w:t>Note that this acceptance process applies equally well to the different functional sub-systems of a VTS System.</w:t>
      </w:r>
    </w:p>
    <w:p w14:paraId="3E84E1DE" w14:textId="1EF8D057" w:rsidR="001D562B" w:rsidRDefault="000809F7" w:rsidP="00C96325">
      <w:pPr>
        <w:pStyle w:val="BodyText"/>
        <w:jc w:val="center"/>
      </w:pPr>
      <w:r w:rsidRPr="000809F7">
        <w:rPr>
          <w:lang w:val="da-DK"/>
        </w:rPr>
        <w:t xml:space="preserve"> </w:t>
      </w:r>
      <w:r>
        <w:rPr>
          <w:noProof/>
          <w:lang w:eastAsia="ja-JP"/>
        </w:rPr>
        <w:drawing>
          <wp:inline distT="0" distB="0" distL="0" distR="0" wp14:anchorId="0042021F" wp14:editId="2F454C7A">
            <wp:extent cx="2309781" cy="4964125"/>
            <wp:effectExtent l="0" t="0" r="0" b="8255"/>
            <wp:docPr id="1" name="図 1" descr="cid:image004.png@01D69803.A6BD5C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69803.A6BD5C8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2320142" cy="4986393"/>
                    </a:xfrm>
                    <a:prstGeom prst="rect">
                      <a:avLst/>
                    </a:prstGeom>
                    <a:noFill/>
                    <a:ln>
                      <a:noFill/>
                    </a:ln>
                  </pic:spPr>
                </pic:pic>
              </a:graphicData>
            </a:graphic>
          </wp:inline>
        </w:drawing>
      </w:r>
    </w:p>
    <w:p w14:paraId="03FD482D" w14:textId="4668DC06" w:rsidR="00D36645" w:rsidRDefault="00FB7DFB" w:rsidP="007A5921">
      <w:pPr>
        <w:pStyle w:val="Figurecaption"/>
      </w:pPr>
      <w:r w:rsidRPr="001D562B" w:rsidDel="00FB7DFB">
        <w:rPr>
          <w:noProof/>
          <w:lang w:eastAsia="ja-JP"/>
        </w:rPr>
        <w:t xml:space="preserve"> </w:t>
      </w:r>
      <w:bookmarkStart w:id="177" w:name="_Toc26447531"/>
      <w:r w:rsidR="00885C4A">
        <w:t xml:space="preserve">Acceptance steps within </w:t>
      </w:r>
      <w:r w:rsidR="009320A0">
        <w:t>the establishment of a VTS System</w:t>
      </w:r>
      <w:bookmarkEnd w:id="177"/>
    </w:p>
    <w:p w14:paraId="1299F328" w14:textId="53679279" w:rsidR="00D57E60" w:rsidRPr="007A5921" w:rsidRDefault="00D36645" w:rsidP="007A5921">
      <w:pPr>
        <w:spacing w:after="200" w:line="276" w:lineRule="auto"/>
        <w:rPr>
          <w:sz w:val="22"/>
        </w:rPr>
      </w:pPr>
      <w:r>
        <w:br w:type="page"/>
      </w:r>
    </w:p>
    <w:p w14:paraId="7F3C47FE" w14:textId="133E14F6" w:rsidR="006F1093" w:rsidRPr="00B278E3" w:rsidRDefault="006F1093" w:rsidP="007A5921">
      <w:pPr>
        <w:pStyle w:val="Heading2"/>
      </w:pPr>
      <w:bookmarkStart w:id="178" w:name="_Ref26444034"/>
      <w:bookmarkStart w:id="179" w:name="_Toc52523754"/>
      <w:commentRangeStart w:id="180"/>
      <w:r w:rsidRPr="00B278E3">
        <w:lastRenderedPageBreak/>
        <w:t>A</w:t>
      </w:r>
      <w:r w:rsidR="00D860B2">
        <w:t>cceptance</w:t>
      </w:r>
      <w:r w:rsidRPr="00B278E3">
        <w:t xml:space="preserve"> </w:t>
      </w:r>
      <w:commentRangeStart w:id="181"/>
      <w:r w:rsidRPr="00B278E3">
        <w:t>Documentation</w:t>
      </w:r>
      <w:bookmarkEnd w:id="178"/>
      <w:bookmarkEnd w:id="179"/>
      <w:commentRangeEnd w:id="180"/>
      <w:r w:rsidR="00EE584B">
        <w:rPr>
          <w:rStyle w:val="CommentReference"/>
          <w:rFonts w:asciiTheme="minorHAnsi" w:eastAsia="MS Mincho" w:hAnsiTheme="minorHAnsi" w:cstheme="minorBidi"/>
          <w:b w:val="0"/>
          <w:bCs w:val="0"/>
          <w:i w:val="0"/>
          <w:caps w:val="0"/>
          <w:color w:val="auto"/>
        </w:rPr>
        <w:commentReference w:id="180"/>
      </w:r>
      <w:commentRangeEnd w:id="181"/>
      <w:r w:rsidR="00EE584B">
        <w:rPr>
          <w:rStyle w:val="CommentReference"/>
          <w:rFonts w:asciiTheme="minorHAnsi" w:eastAsia="MS Mincho" w:hAnsiTheme="minorHAnsi" w:cstheme="minorBidi"/>
          <w:b w:val="0"/>
          <w:bCs w:val="0"/>
          <w:i w:val="0"/>
          <w:caps w:val="0"/>
          <w:color w:val="auto"/>
        </w:rPr>
        <w:commentReference w:id="181"/>
      </w:r>
    </w:p>
    <w:p w14:paraId="46A2C632" w14:textId="211EA594" w:rsidR="006F1093" w:rsidRPr="00B278E3" w:rsidRDefault="00576F3A" w:rsidP="006F1093">
      <w:pPr>
        <w:pStyle w:val="BodyText"/>
      </w:pPr>
      <w:r w:rsidRPr="00B278E3">
        <w:t xml:space="preserve">Acceptance Documentation within this section covers mainly Factory and Site Acceptance. </w:t>
      </w:r>
      <w:r w:rsidR="006F1093" w:rsidRPr="00B278E3">
        <w:t>Th</w:t>
      </w:r>
      <w:r w:rsidRPr="00B278E3">
        <w:t>is</w:t>
      </w:r>
      <w:r w:rsidR="006F1093" w:rsidRPr="00B278E3">
        <w:t xml:space="preserve"> documentation </w:t>
      </w:r>
      <w:del w:id="182" w:author="Takuya Fukuda _ Tokyo Keiki" w:date="2020-10-08T11:52:00Z">
        <w:r w:rsidR="006F1093" w:rsidRPr="00B278E3" w:rsidDel="00F11011">
          <w:delText xml:space="preserve">[4] </w:delText>
        </w:r>
      </w:del>
      <w:r w:rsidR="004771B9">
        <w:t xml:space="preserve">could </w:t>
      </w:r>
      <w:r w:rsidR="005B24BC" w:rsidRPr="00B278E3">
        <w:t>comprise the following:</w:t>
      </w:r>
    </w:p>
    <w:p w14:paraId="470BBCD4" w14:textId="1F560DAD" w:rsidR="00C855B5" w:rsidRPr="00C855B5" w:rsidRDefault="00C855B5" w:rsidP="00C855B5">
      <w:pPr>
        <w:pStyle w:val="BodyText"/>
        <w:numPr>
          <w:ilvl w:val="0"/>
          <w:numId w:val="44"/>
        </w:numPr>
        <w:rPr>
          <w:ins w:id="183" w:author="Takuya Fukuda _ Tokyo Keiki" w:date="2020-10-01T13:44:00Z"/>
        </w:rPr>
      </w:pPr>
      <w:ins w:id="184" w:author="Takuya Fukuda _ Tokyo Keiki" w:date="2020-10-01T13:44:00Z">
        <w:r w:rsidRPr="00C855B5">
          <w:t>Factory/Site Acceptance Test Plan</w:t>
        </w:r>
      </w:ins>
      <w:ins w:id="185" w:author="Takuya Fukuda _ Tokyo Keiki" w:date="2020-10-05T15:36:00Z">
        <w:r w:rsidR="00502618">
          <w:t>;</w:t>
        </w:r>
      </w:ins>
    </w:p>
    <w:p w14:paraId="2857DF8B" w14:textId="7BEDB73C" w:rsidR="00C855B5" w:rsidRPr="00C855B5" w:rsidRDefault="00C855B5" w:rsidP="00C855B5">
      <w:pPr>
        <w:pStyle w:val="BodyText"/>
        <w:numPr>
          <w:ilvl w:val="0"/>
          <w:numId w:val="44"/>
        </w:numPr>
        <w:rPr>
          <w:ins w:id="186" w:author="Takuya Fukuda _ Tokyo Keiki" w:date="2020-10-01T13:44:00Z"/>
        </w:rPr>
      </w:pPr>
      <w:ins w:id="187" w:author="Takuya Fukuda _ Tokyo Keiki" w:date="2020-10-01T13:44:00Z">
        <w:r w:rsidRPr="00C855B5">
          <w:t>Factory/Site Acceptance Test Procedures</w:t>
        </w:r>
      </w:ins>
      <w:ins w:id="188" w:author="Takuya Fukuda _ Tokyo Keiki" w:date="2020-10-05T15:36:00Z">
        <w:r w:rsidR="00502618">
          <w:t>; and</w:t>
        </w:r>
      </w:ins>
    </w:p>
    <w:p w14:paraId="4E2798C2" w14:textId="6F783044" w:rsidR="00C855B5" w:rsidRPr="00C855B5" w:rsidRDefault="00C855B5" w:rsidP="00C855B5">
      <w:pPr>
        <w:pStyle w:val="BodyText"/>
        <w:numPr>
          <w:ilvl w:val="0"/>
          <w:numId w:val="44"/>
        </w:numPr>
        <w:rPr>
          <w:ins w:id="189" w:author="Takuya Fukuda _ Tokyo Keiki" w:date="2020-10-01T13:44:00Z"/>
        </w:rPr>
      </w:pPr>
      <w:ins w:id="190" w:author="Takuya Fukuda _ Tokyo Keiki" w:date="2020-10-01T13:44:00Z">
        <w:r w:rsidRPr="00C855B5">
          <w:t>Factory/Site Acceptance Test Report</w:t>
        </w:r>
      </w:ins>
      <w:ins w:id="191" w:author="Takuya Fukuda _ Tokyo Keiki" w:date="2020-10-05T15:36:00Z">
        <w:r w:rsidR="00502618">
          <w:t>.</w:t>
        </w:r>
      </w:ins>
    </w:p>
    <w:p w14:paraId="6D9A4DCB" w14:textId="4887B474" w:rsidR="006F1093" w:rsidRPr="00B278E3" w:rsidDel="00C855B5" w:rsidRDefault="006F1093" w:rsidP="006F1093">
      <w:pPr>
        <w:pStyle w:val="BodyText"/>
        <w:numPr>
          <w:ilvl w:val="0"/>
          <w:numId w:val="44"/>
        </w:numPr>
        <w:rPr>
          <w:del w:id="192" w:author="Takuya Fukuda _ Tokyo Keiki" w:date="2020-10-01T13:44:00Z"/>
        </w:rPr>
      </w:pPr>
      <w:del w:id="193" w:author="Takuya Fukuda _ Tokyo Keiki" w:date="2020-10-01T13:44:00Z">
        <w:r w:rsidRPr="00B278E3" w:rsidDel="00C855B5">
          <w:delText>Test Plan</w:delText>
        </w:r>
      </w:del>
    </w:p>
    <w:p w14:paraId="55FE4570" w14:textId="4768BDB5" w:rsidR="006F1093" w:rsidRPr="00B278E3" w:rsidDel="00C855B5" w:rsidRDefault="006F1093" w:rsidP="006F1093">
      <w:pPr>
        <w:pStyle w:val="BodyText"/>
        <w:numPr>
          <w:ilvl w:val="0"/>
          <w:numId w:val="44"/>
        </w:numPr>
        <w:rPr>
          <w:del w:id="194" w:author="Takuya Fukuda _ Tokyo Keiki" w:date="2020-10-01T13:44:00Z"/>
        </w:rPr>
      </w:pPr>
      <w:del w:id="195" w:author="Takuya Fukuda _ Tokyo Keiki" w:date="2020-10-01T13:44:00Z">
        <w:r w:rsidRPr="00B278E3" w:rsidDel="00C855B5">
          <w:delText xml:space="preserve">Test </w:delText>
        </w:r>
        <w:r w:rsidR="000B699B" w:rsidRPr="00B278E3" w:rsidDel="00C855B5">
          <w:delText>Procedure</w:delText>
        </w:r>
      </w:del>
    </w:p>
    <w:p w14:paraId="16BAB674" w14:textId="675F1DEB" w:rsidR="006F1093" w:rsidRPr="00B278E3" w:rsidDel="00C855B5" w:rsidRDefault="006F1093" w:rsidP="006F1093">
      <w:pPr>
        <w:pStyle w:val="BodyText"/>
        <w:numPr>
          <w:ilvl w:val="0"/>
          <w:numId w:val="44"/>
        </w:numPr>
        <w:rPr>
          <w:del w:id="196" w:author="Takuya Fukuda _ Tokyo Keiki" w:date="2020-10-01T13:44:00Z"/>
        </w:rPr>
      </w:pPr>
      <w:del w:id="197" w:author="Takuya Fukuda _ Tokyo Keiki" w:date="2020-10-01T13:44:00Z">
        <w:r w:rsidRPr="00B278E3" w:rsidDel="00C855B5">
          <w:delText>Test R</w:delText>
        </w:r>
        <w:r w:rsidR="006D1FC2" w:rsidRPr="00B278E3" w:rsidDel="00C855B5">
          <w:delText>eport</w:delText>
        </w:r>
      </w:del>
    </w:p>
    <w:p w14:paraId="70F96D24" w14:textId="77777777" w:rsidR="006F1093" w:rsidRPr="00B278E3" w:rsidRDefault="006F1093" w:rsidP="006F1093">
      <w:pPr>
        <w:pStyle w:val="Heading3"/>
      </w:pPr>
      <w:bookmarkStart w:id="198" w:name="_Toc52523755"/>
      <w:commentRangeStart w:id="199"/>
      <w:r w:rsidRPr="00B278E3">
        <w:t>Test Plan</w:t>
      </w:r>
      <w:bookmarkEnd w:id="198"/>
      <w:commentRangeEnd w:id="199"/>
      <w:r w:rsidR="00EE584B">
        <w:rPr>
          <w:rStyle w:val="CommentReference"/>
          <w:rFonts w:asciiTheme="minorHAnsi" w:eastAsia="MS Mincho" w:hAnsiTheme="minorHAnsi" w:cstheme="minorBidi"/>
          <w:b w:val="0"/>
          <w:bCs w:val="0"/>
          <w:smallCaps w:val="0"/>
          <w:color w:val="auto"/>
        </w:rPr>
        <w:commentReference w:id="199"/>
      </w:r>
    </w:p>
    <w:p w14:paraId="1D8E3C6D" w14:textId="7A7FF87B" w:rsidR="00E74194" w:rsidRPr="00B278E3" w:rsidRDefault="00C855B5" w:rsidP="00E74194">
      <w:pPr>
        <w:pStyle w:val="BodyText"/>
        <w:jc w:val="both"/>
      </w:pPr>
      <w:ins w:id="200" w:author="Takuya Fukuda _ Tokyo Keiki" w:date="2020-10-01T13:44:00Z">
        <w:r>
          <w:t>The</w:t>
        </w:r>
      </w:ins>
      <w:del w:id="201" w:author="Takuya Fukuda _ Tokyo Keiki" w:date="2020-10-01T13:44:00Z">
        <w:r w:rsidR="0018257B" w:rsidRPr="00B278E3" w:rsidDel="00C855B5">
          <w:delText>A</w:delText>
        </w:r>
      </w:del>
      <w:r w:rsidR="0018257B" w:rsidRPr="00B278E3">
        <w:t xml:space="preserve"> </w:t>
      </w:r>
      <w:r w:rsidR="006F1093" w:rsidRPr="00B278E3">
        <w:t xml:space="preserve">test plan describes </w:t>
      </w:r>
      <w:ins w:id="202" w:author="Takuya Fukuda _ Tokyo Keiki" w:date="2020-10-05T21:12:00Z">
        <w:r w:rsidR="00FC1035">
          <w:t xml:space="preserve">overview of overall acceptance steps </w:t>
        </w:r>
      </w:ins>
      <w:r w:rsidR="006F1093" w:rsidRPr="00B278E3">
        <w:t xml:space="preserve">how the </w:t>
      </w:r>
      <w:r w:rsidR="006F1093" w:rsidRPr="00586202">
        <w:t>Supplier</w:t>
      </w:r>
      <w:r w:rsidR="006F1093" w:rsidRPr="00B278E3">
        <w:t xml:space="preserve"> intends to demonstrate compliance to the requirements</w:t>
      </w:r>
      <w:r w:rsidR="0018257B" w:rsidRPr="00B278E3">
        <w:t xml:space="preserve"> at a </w:t>
      </w:r>
      <w:ins w:id="203" w:author="Takuya Fukuda _ Tokyo Keiki" w:date="2020-10-01T13:45:00Z">
        <w:r>
          <w:t xml:space="preserve">given stage. </w:t>
        </w:r>
      </w:ins>
      <w:del w:id="204" w:author="Takuya Fukuda _ Tokyo Keiki" w:date="2020-10-01T13:45:00Z">
        <w:r w:rsidR="0018257B" w:rsidRPr="00B278E3" w:rsidDel="00C855B5">
          <w:delText xml:space="preserve">specific </w:delText>
        </w:r>
        <w:r w:rsidR="0018257B" w:rsidRPr="00586202" w:rsidDel="00C855B5">
          <w:delText>step</w:delText>
        </w:r>
        <w:r w:rsidR="0018257B" w:rsidRPr="00B278E3" w:rsidDel="00C855B5">
          <w:delText xml:space="preserve"> (e.g. FAT, SAT etc.)</w:delText>
        </w:r>
      </w:del>
      <w:r w:rsidR="00E74194" w:rsidRPr="00B278E3">
        <w:t xml:space="preserve"> The test plan should be approved by the customer prior to </w:t>
      </w:r>
      <w:ins w:id="205" w:author="Takuya Fukuda _ Tokyo Keiki" w:date="2020-10-05T21:42:00Z">
        <w:r w:rsidR="00276ACE">
          <w:t>exc</w:t>
        </w:r>
      </w:ins>
      <w:ins w:id="206" w:author="Takuya Fukuda _ Tokyo Keiki" w:date="2020-10-09T13:21:00Z">
        <w:r w:rsidR="00056EF0">
          <w:t>ecu</w:t>
        </w:r>
      </w:ins>
      <w:ins w:id="207" w:author="Takuya Fukuda _ Tokyo Keiki" w:date="2020-10-05T21:42:00Z">
        <w:r w:rsidR="00276ACE">
          <w:t xml:space="preserve">ting </w:t>
        </w:r>
      </w:ins>
      <w:r w:rsidR="00E74194" w:rsidRPr="00B278E3">
        <w:t>test</w:t>
      </w:r>
      <w:ins w:id="208" w:author="Takuya Fukuda _ Tokyo Keiki" w:date="2020-10-05T21:42:00Z">
        <w:r w:rsidR="00276ACE">
          <w:t>s</w:t>
        </w:r>
      </w:ins>
      <w:del w:id="209" w:author="Takuya Fukuda _ Tokyo Keiki" w:date="2020-10-05T21:42:00Z">
        <w:r w:rsidR="00E74194" w:rsidRPr="00B278E3" w:rsidDel="00276ACE">
          <w:delText>ing</w:delText>
        </w:r>
      </w:del>
      <w:r w:rsidR="00E74194" w:rsidRPr="00B278E3">
        <w:t xml:space="preserve">. </w:t>
      </w:r>
    </w:p>
    <w:p w14:paraId="7AC9B900" w14:textId="77777777" w:rsidR="00356335" w:rsidRDefault="00B90087" w:rsidP="00356335">
      <w:pPr>
        <w:pStyle w:val="BodyText"/>
        <w:rPr>
          <w:ins w:id="210" w:author="Takuya Fukuda _ Tokyo Keiki" w:date="2020-10-05T21:22:00Z"/>
        </w:rPr>
      </w:pPr>
      <w:commentRangeStart w:id="211"/>
      <w:ins w:id="212" w:author="Takuya Fukuda _ Tokyo Keiki" w:date="2020-10-05T20:31:00Z">
        <w:r w:rsidRPr="00B90087">
          <w:t xml:space="preserve">Both Customer and Supplier may check the availability of a historical </w:t>
        </w:r>
      </w:ins>
      <w:ins w:id="213" w:author="Takuya Fukuda _ Tokyo Keiki" w:date="2020-10-05T20:52:00Z">
        <w:r w:rsidR="000D5D18">
          <w:t>r</w:t>
        </w:r>
      </w:ins>
      <w:ins w:id="214" w:author="Takuya Fukuda _ Tokyo Keiki" w:date="2020-10-05T20:51:00Z">
        <w:r w:rsidR="000D5D18">
          <w:t>ecorded data</w:t>
        </w:r>
      </w:ins>
      <w:ins w:id="215" w:author="Takuya Fukuda _ Tokyo Keiki" w:date="2020-10-05T20:46:00Z">
        <w:r w:rsidR="000D5D18">
          <w:t xml:space="preserve"> </w:t>
        </w:r>
      </w:ins>
      <w:ins w:id="216" w:author="Takuya Fukuda _ Tokyo Keiki" w:date="2020-10-05T20:31:00Z">
        <w:r w:rsidRPr="00B90087">
          <w:t xml:space="preserve">to be performed in order to </w:t>
        </w:r>
      </w:ins>
      <w:ins w:id="217" w:author="Takuya Fukuda _ Tokyo Keiki" w:date="2020-10-05T20:47:00Z">
        <w:r w:rsidR="000D5D18">
          <w:t>demonstrate</w:t>
        </w:r>
      </w:ins>
      <w:ins w:id="218" w:author="Takuya Fukuda _ Tokyo Keiki" w:date="2020-10-05T20:31:00Z">
        <w:r w:rsidRPr="00B90087">
          <w:t xml:space="preserve"> system criticality to comply with the agreed requirement</w:t>
        </w:r>
        <w:commentRangeEnd w:id="211"/>
        <w:r w:rsidRPr="00B90087">
          <w:commentReference w:id="211"/>
        </w:r>
        <w:r w:rsidRPr="00B90087">
          <w:t xml:space="preserve">. </w:t>
        </w:r>
      </w:ins>
    </w:p>
    <w:p w14:paraId="1905BE65" w14:textId="1CE808AA" w:rsidR="00356335" w:rsidRPr="00356335" w:rsidRDefault="00356335" w:rsidP="00356335">
      <w:pPr>
        <w:pStyle w:val="BodyText"/>
        <w:rPr>
          <w:ins w:id="219" w:author="Takuya Fukuda _ Tokyo Keiki" w:date="2020-10-05T21:22:00Z"/>
        </w:rPr>
      </w:pPr>
      <w:commentRangeStart w:id="220"/>
      <w:commentRangeStart w:id="221"/>
      <w:ins w:id="222" w:author="Takuya Fukuda _ Tokyo Keiki" w:date="2020-10-05T21:22:00Z">
        <w:r w:rsidRPr="00356335">
          <w:t xml:space="preserve">Apart from the test methodology, the acceptance criteria should be specified and there should be an indication of how discrepancies are handled. </w:t>
        </w:r>
        <w:commentRangeEnd w:id="220"/>
        <w:r w:rsidRPr="00356335">
          <w:commentReference w:id="220"/>
        </w:r>
        <w:r w:rsidRPr="00356335">
          <w:t xml:space="preserve">The criteria would differ depending on the criticality of the requirement to the entire system. </w:t>
        </w:r>
      </w:ins>
      <w:commentRangeEnd w:id="221"/>
      <w:ins w:id="223" w:author="Takuya Fukuda _ Tokyo Keiki" w:date="2020-10-05T21:44:00Z">
        <w:r w:rsidR="00276ACE">
          <w:rPr>
            <w:rStyle w:val="CommentReference"/>
          </w:rPr>
          <w:commentReference w:id="221"/>
        </w:r>
      </w:ins>
    </w:p>
    <w:p w14:paraId="3F660C8B" w14:textId="4B5377A0" w:rsidR="00E74194" w:rsidRPr="00B278E3" w:rsidRDefault="006F1093" w:rsidP="00C96325">
      <w:pPr>
        <w:pStyle w:val="BodyText"/>
        <w:jc w:val="both"/>
      </w:pPr>
      <w:r w:rsidRPr="00B278E3">
        <w:t>It should include</w:t>
      </w:r>
      <w:del w:id="224" w:author="Takuya Fukuda _ Tokyo Keiki" w:date="2020-10-01T13:46:00Z">
        <w:r w:rsidRPr="00B278E3" w:rsidDel="00C855B5">
          <w:delText xml:space="preserve"> the</w:delText>
        </w:r>
      </w:del>
      <w:r w:rsidR="00E74194" w:rsidRPr="00B278E3">
        <w:t>:</w:t>
      </w:r>
    </w:p>
    <w:p w14:paraId="19B818C3" w14:textId="592FABBC" w:rsidR="00E74194" w:rsidRPr="00B278E3" w:rsidRDefault="00E74194" w:rsidP="00F40D72">
      <w:pPr>
        <w:pStyle w:val="Bullet1"/>
      </w:pPr>
      <w:r w:rsidRPr="00B278E3">
        <w:t>S</w:t>
      </w:r>
      <w:r w:rsidR="00C024D7" w:rsidRPr="00B278E3">
        <w:t>cope</w:t>
      </w:r>
      <w:ins w:id="225" w:author="Takuya Fukuda _ Tokyo Keiki" w:date="2020-10-05T21:46:00Z">
        <w:r w:rsidR="00DC499F">
          <w:t>;</w:t>
        </w:r>
      </w:ins>
    </w:p>
    <w:p w14:paraId="56E7342D" w14:textId="14CAE8B9" w:rsidR="00C855B5" w:rsidRPr="00C855B5" w:rsidRDefault="00F40D72" w:rsidP="00F40D72">
      <w:pPr>
        <w:pStyle w:val="Bullet1"/>
        <w:rPr>
          <w:ins w:id="226" w:author="Takuya Fukuda _ Tokyo Keiki" w:date="2020-10-01T13:50:00Z"/>
        </w:rPr>
      </w:pPr>
      <w:commentRangeStart w:id="227"/>
      <w:ins w:id="228" w:author="Takuya Fukuda _ Tokyo Keiki" w:date="2020-10-05T21:59:00Z">
        <w:r>
          <w:t>List of i</w:t>
        </w:r>
      </w:ins>
      <w:ins w:id="229" w:author="Takuya Fukuda _ Tokyo Keiki" w:date="2020-10-05T21:57:00Z">
        <w:r>
          <w:t>tems to be tested</w:t>
        </w:r>
      </w:ins>
      <w:ins w:id="230" w:author="Takuya Fukuda _ Tokyo Keiki" w:date="2020-10-08T15:14:00Z">
        <w:r w:rsidR="00020D1E">
          <w:t xml:space="preserve">: </w:t>
        </w:r>
      </w:ins>
      <w:ins w:id="231" w:author="Takuya Fukuda _ Tokyo Keiki" w:date="2020-10-08T15:13:00Z">
        <w:r w:rsidR="00020D1E">
          <w:t xml:space="preserve">which </w:t>
        </w:r>
      </w:ins>
      <w:ins w:id="232" w:author="Takuya Fukuda _ Tokyo Keiki" w:date="2020-10-08T15:15:00Z">
        <w:r w:rsidR="00020D1E">
          <w:t>can be overall VTS System</w:t>
        </w:r>
      </w:ins>
      <w:ins w:id="233" w:author="Takuya Fukuda _ Tokyo Keiki" w:date="2020-10-08T15:16:00Z">
        <w:r w:rsidR="00020D1E">
          <w:t xml:space="preserve"> or breaking down into functional part of VTS System</w:t>
        </w:r>
      </w:ins>
      <w:ins w:id="234" w:author="Takuya Fukuda _ Tokyo Keiki" w:date="2020-10-05T21:46:00Z">
        <w:r w:rsidR="00DC499F">
          <w:t>;</w:t>
        </w:r>
      </w:ins>
      <w:ins w:id="235" w:author="Takuya Fukuda _ Tokyo Keiki" w:date="2020-10-01T13:50:00Z">
        <w:r w:rsidR="00C855B5" w:rsidRPr="00C855B5">
          <w:t xml:space="preserve"> </w:t>
        </w:r>
      </w:ins>
      <w:commentRangeEnd w:id="227"/>
      <w:ins w:id="236" w:author="Takuya Fukuda _ Tokyo Keiki" w:date="2020-10-08T15:16:00Z">
        <w:r w:rsidR="00020D1E">
          <w:rPr>
            <w:rStyle w:val="CommentReference"/>
            <w:color w:val="auto"/>
          </w:rPr>
          <w:commentReference w:id="227"/>
        </w:r>
      </w:ins>
    </w:p>
    <w:p w14:paraId="7EC97391" w14:textId="6C961733" w:rsidR="00C855B5" w:rsidRPr="00C855B5" w:rsidRDefault="00C855B5" w:rsidP="00F40D72">
      <w:pPr>
        <w:pStyle w:val="Bullet1"/>
        <w:rPr>
          <w:ins w:id="237" w:author="Takuya Fukuda _ Tokyo Keiki" w:date="2020-10-01T13:50:00Z"/>
        </w:rPr>
      </w:pPr>
      <w:ins w:id="238" w:author="Takuya Fukuda _ Tokyo Keiki" w:date="2020-10-01T13:50:00Z">
        <w:r w:rsidRPr="00C855B5">
          <w:t>Test approach</w:t>
        </w:r>
      </w:ins>
      <w:ins w:id="239" w:author="Takuya Fukuda _ Tokyo Keiki" w:date="2020-10-05T21:46:00Z">
        <w:r w:rsidR="00DC499F">
          <w:t>;</w:t>
        </w:r>
      </w:ins>
    </w:p>
    <w:p w14:paraId="147B7351" w14:textId="5BC488D7" w:rsidR="00DD5885" w:rsidRPr="00B278E3" w:rsidRDefault="00C855B5" w:rsidP="00F40D72">
      <w:pPr>
        <w:pStyle w:val="Bullet1"/>
      </w:pPr>
      <w:ins w:id="240" w:author="Takuya Fukuda _ Tokyo Keiki" w:date="2020-10-01T13:46:00Z">
        <w:r>
          <w:rPr>
            <w:lang w:eastAsia="ja-JP"/>
          </w:rPr>
          <w:t xml:space="preserve">The </w:t>
        </w:r>
      </w:ins>
      <w:ins w:id="241" w:author="Takuya Fukuda _ Tokyo Keiki" w:date="2020-09-29T20:43:00Z">
        <w:r w:rsidR="00C86698">
          <w:rPr>
            <w:lang w:eastAsia="ja-JP"/>
          </w:rPr>
          <w:t>Requirement</w:t>
        </w:r>
      </w:ins>
      <w:ins w:id="242" w:author="Takuya Fukuda _ Tokyo Keiki" w:date="2020-10-01T13:46:00Z">
        <w:r>
          <w:rPr>
            <w:lang w:eastAsia="ja-JP"/>
          </w:rPr>
          <w:t>s</w:t>
        </w:r>
      </w:ins>
      <w:ins w:id="243" w:author="Takuya Fukuda _ Tokyo Keiki" w:date="2020-09-29T20:43:00Z">
        <w:r w:rsidR="00C86698">
          <w:rPr>
            <w:lang w:eastAsia="ja-JP"/>
          </w:rPr>
          <w:t xml:space="preserve"> </w:t>
        </w:r>
      </w:ins>
      <w:ins w:id="244" w:author="Takuya Fukuda _ Tokyo Keiki" w:date="2020-10-01T13:46:00Z">
        <w:r>
          <w:rPr>
            <w:lang w:eastAsia="ja-JP"/>
          </w:rPr>
          <w:t>Traceability Matrix (if not maintained separately)</w:t>
        </w:r>
      </w:ins>
      <w:ins w:id="245" w:author="Takuya Fukuda _ Tokyo Keiki" w:date="2020-10-05T21:46:00Z">
        <w:r w:rsidR="00DC499F">
          <w:rPr>
            <w:lang w:eastAsia="ja-JP"/>
          </w:rPr>
          <w:t>;</w:t>
        </w:r>
      </w:ins>
      <w:ins w:id="246" w:author="tkmts-c" w:date="2020-09-29T13:55:00Z">
        <w:del w:id="247" w:author="Takuya Fukuda _ Tokyo Keiki" w:date="2020-09-29T20:43:00Z">
          <w:r w:rsidR="00DD5885" w:rsidDel="00C86698">
            <w:rPr>
              <w:rFonts w:hint="eastAsia"/>
              <w:lang w:eastAsia="ja-JP"/>
            </w:rPr>
            <w:delText>C</w:delText>
          </w:r>
          <w:r w:rsidR="00DD5885" w:rsidDel="00C86698">
            <w:rPr>
              <w:lang w:eastAsia="ja-JP"/>
            </w:rPr>
            <w:delText xml:space="preserve">ompliance </w:delText>
          </w:r>
        </w:del>
      </w:ins>
      <w:ins w:id="248" w:author="tkmts-c" w:date="2020-09-29T13:56:00Z">
        <w:del w:id="249" w:author="Takuya Fukuda _ Tokyo Keiki" w:date="2020-09-29T20:43:00Z">
          <w:r w:rsidR="00DD5885" w:rsidDel="00C86698">
            <w:rPr>
              <w:lang w:eastAsia="ja-JP"/>
            </w:rPr>
            <w:delText>matrix to the requirement</w:delText>
          </w:r>
        </w:del>
      </w:ins>
    </w:p>
    <w:p w14:paraId="455D2E06" w14:textId="567BD752" w:rsidR="00C855B5" w:rsidRDefault="00C855B5" w:rsidP="00F40D72">
      <w:pPr>
        <w:pStyle w:val="Bullet1"/>
        <w:rPr>
          <w:ins w:id="250" w:author="Takuya Fukuda _ Tokyo Keiki" w:date="2020-10-01T13:47:00Z"/>
        </w:rPr>
      </w:pPr>
      <w:ins w:id="251" w:author="Takuya Fukuda _ Tokyo Keiki" w:date="2020-10-01T13:47:00Z">
        <w:r>
          <w:t>Test readiness criteria</w:t>
        </w:r>
      </w:ins>
      <w:ins w:id="252" w:author="Takuya Fukuda _ Tokyo Keiki" w:date="2020-10-05T21:46:00Z">
        <w:r w:rsidR="00DC499F">
          <w:t>;</w:t>
        </w:r>
      </w:ins>
    </w:p>
    <w:p w14:paraId="7F6A9BD0" w14:textId="6F220302" w:rsidR="00E74194" w:rsidRPr="00B278E3" w:rsidRDefault="00E74194" w:rsidP="00F40D72">
      <w:pPr>
        <w:pStyle w:val="Bullet1"/>
      </w:pPr>
      <w:r w:rsidRPr="00B278E3">
        <w:t>Resources and Schedule</w:t>
      </w:r>
      <w:ins w:id="253" w:author="Takuya Fukuda _ Tokyo Keiki" w:date="2020-10-05T21:46:00Z">
        <w:r w:rsidR="00DC499F">
          <w:t>;</w:t>
        </w:r>
      </w:ins>
    </w:p>
    <w:p w14:paraId="7ECEF462" w14:textId="30E72E09" w:rsidR="00E74194" w:rsidRPr="00B278E3" w:rsidRDefault="00E74194" w:rsidP="00F40D72">
      <w:pPr>
        <w:pStyle w:val="Bullet1"/>
      </w:pPr>
      <w:commentRangeStart w:id="254"/>
      <w:r w:rsidRPr="00B278E3">
        <w:t>Documentation</w:t>
      </w:r>
      <w:commentRangeEnd w:id="254"/>
      <w:r w:rsidR="00A36B83">
        <w:rPr>
          <w:rStyle w:val="CommentReference"/>
        </w:rPr>
        <w:commentReference w:id="254"/>
      </w:r>
      <w:ins w:id="255" w:author="Takuya Fukuda _ Tokyo Keiki" w:date="2020-10-02T09:47:00Z">
        <w:r w:rsidR="00661B87">
          <w:t xml:space="preserve"> </w:t>
        </w:r>
      </w:ins>
      <w:ins w:id="256" w:author="Takuya Fukuda _ Tokyo Keiki" w:date="2020-10-05T20:54:00Z">
        <w:r w:rsidR="001720B3">
          <w:t>(</w:t>
        </w:r>
      </w:ins>
      <w:ins w:id="257" w:author="Takuya Fukuda _ Tokyo Keiki" w:date="2020-10-02T09:48:00Z">
        <w:r w:rsidR="00661B87">
          <w:t xml:space="preserve">e.g. </w:t>
        </w:r>
      </w:ins>
      <w:ins w:id="258" w:author="Takuya Fukuda _ Tokyo Keiki" w:date="2020-10-02T09:47:00Z">
        <w:r w:rsidR="001720B3">
          <w:t>Design Document</w:t>
        </w:r>
      </w:ins>
      <w:ins w:id="259" w:author="Takuya Fukuda _ Tokyo Keiki" w:date="2020-10-05T21:04:00Z">
        <w:r w:rsidR="001720B3">
          <w:t xml:space="preserve">, </w:t>
        </w:r>
      </w:ins>
      <w:ins w:id="260" w:author="Takuya Fukuda _ Tokyo Keiki" w:date="2020-10-05T21:56:00Z">
        <w:r w:rsidR="00F40D72">
          <w:t xml:space="preserve">System configuration drawing, </w:t>
        </w:r>
      </w:ins>
      <w:ins w:id="261" w:author="Takuya Fukuda _ Tokyo Keiki" w:date="2020-10-05T21:04:00Z">
        <w:r w:rsidR="001720B3" w:rsidRPr="001720B3">
          <w:t>Manual</w:t>
        </w:r>
      </w:ins>
      <w:ins w:id="262" w:author="Takuya Fukuda _ Tokyo Keiki" w:date="2020-10-05T20:55:00Z">
        <w:r w:rsidR="001720B3">
          <w:t>)</w:t>
        </w:r>
      </w:ins>
      <w:ins w:id="263" w:author="Takuya Fukuda _ Tokyo Keiki" w:date="2020-10-02T09:49:00Z">
        <w:r w:rsidR="00DC499F">
          <w:t>;</w:t>
        </w:r>
        <w:r w:rsidR="00661B87">
          <w:t xml:space="preserve"> </w:t>
        </w:r>
      </w:ins>
      <w:ins w:id="264" w:author="Takuya Fukuda _ Tokyo Keiki" w:date="2020-10-02T09:48:00Z">
        <w:r w:rsidR="00661B87">
          <w:t xml:space="preserve"> </w:t>
        </w:r>
      </w:ins>
    </w:p>
    <w:p w14:paraId="1FA10556" w14:textId="56722F38" w:rsidR="00DC499F" w:rsidRDefault="00F40D72" w:rsidP="00F40D72">
      <w:pPr>
        <w:pStyle w:val="Bullet1"/>
        <w:rPr>
          <w:ins w:id="265" w:author="Takuya Fukuda _ Tokyo Keiki" w:date="2020-10-05T21:53:00Z"/>
        </w:rPr>
      </w:pPr>
      <w:ins w:id="266" w:author="Takuya Fukuda _ Tokyo Keiki" w:date="2020-10-05T22:04:00Z">
        <w:r>
          <w:t xml:space="preserve">Risk assessment (including action plan how </w:t>
        </w:r>
      </w:ins>
      <w:ins w:id="267" w:author="Takuya Fukuda _ Tokyo Keiki" w:date="2020-10-05T21:53:00Z">
        <w:r w:rsidR="00DC499F">
          <w:t xml:space="preserve">to deal with </w:t>
        </w:r>
      </w:ins>
      <w:ins w:id="268" w:author="Takuya Fukuda _ Tokyo Keiki" w:date="2020-10-05T21:54:00Z">
        <w:r w:rsidR="00DC499F">
          <w:t>discrepancies</w:t>
        </w:r>
      </w:ins>
      <w:ins w:id="269" w:author="Takuya Fukuda _ Tokyo Keiki" w:date="2020-10-05T22:05:00Z">
        <w:r>
          <w:t>)</w:t>
        </w:r>
      </w:ins>
    </w:p>
    <w:p w14:paraId="037C10A5" w14:textId="2DA6108C" w:rsidR="00E74194" w:rsidRPr="00B278E3" w:rsidDel="004016A4" w:rsidRDefault="00E74194" w:rsidP="004016A4">
      <w:pPr>
        <w:pStyle w:val="Bullet1"/>
        <w:rPr>
          <w:del w:id="270" w:author="Takuya Fukuda _ Tokyo Keiki" w:date="2020-10-08T11:35:00Z"/>
        </w:rPr>
      </w:pPr>
      <w:r w:rsidRPr="00B278E3">
        <w:t>Logistics</w:t>
      </w:r>
      <w:ins w:id="271" w:author="Takuya Fukuda _ Tokyo Keiki" w:date="2020-10-05T21:46:00Z">
        <w:r w:rsidR="00DC499F">
          <w:t>; and</w:t>
        </w:r>
      </w:ins>
      <w:ins w:id="272" w:author="Takuya Fukuda _ Tokyo Keiki" w:date="2020-10-08T11:35:00Z">
        <w:r w:rsidR="004016A4">
          <w:rPr>
            <w:rFonts w:hint="eastAsia"/>
            <w:lang w:eastAsia="ja-JP"/>
          </w:rPr>
          <w:t xml:space="preserve"> </w:t>
        </w:r>
      </w:ins>
    </w:p>
    <w:p w14:paraId="483511D4" w14:textId="030A6FCE" w:rsidR="00DC499F" w:rsidRDefault="00E74194" w:rsidP="00056EF0">
      <w:pPr>
        <w:pStyle w:val="Bullet1"/>
        <w:rPr>
          <w:ins w:id="273" w:author="Takuya Fukuda _ Tokyo Keiki" w:date="2020-10-05T21:50:00Z"/>
        </w:rPr>
      </w:pPr>
      <w:commentRangeStart w:id="274"/>
      <w:commentRangeStart w:id="275"/>
      <w:r w:rsidRPr="00B278E3">
        <w:t>R</w:t>
      </w:r>
      <w:r w:rsidR="006F1093" w:rsidRPr="00B278E3">
        <w:t>esponsibilities</w:t>
      </w:r>
      <w:commentRangeEnd w:id="274"/>
      <w:r w:rsidR="00A36B83">
        <w:rPr>
          <w:rStyle w:val="CommentReference"/>
        </w:rPr>
        <w:commentReference w:id="274"/>
      </w:r>
      <w:commentRangeEnd w:id="275"/>
      <w:r w:rsidR="00DC499F">
        <w:rPr>
          <w:rStyle w:val="CommentReference"/>
        </w:rPr>
        <w:commentReference w:id="275"/>
      </w:r>
      <w:ins w:id="276" w:author="Takuya Fukuda _ Tokyo Keiki" w:date="2020-10-05T21:46:00Z">
        <w:r w:rsidR="00DC499F">
          <w:t>.</w:t>
        </w:r>
      </w:ins>
    </w:p>
    <w:p w14:paraId="5CFF8B85" w14:textId="77777777" w:rsidR="00056EF0" w:rsidRDefault="00056EF0" w:rsidP="00DC499F">
      <w:pPr>
        <w:pStyle w:val="BodyText"/>
        <w:rPr>
          <w:ins w:id="277" w:author="Takuya Fukuda _ Tokyo Keiki" w:date="2020-10-09T13:26:00Z"/>
        </w:rPr>
      </w:pPr>
    </w:p>
    <w:p w14:paraId="5B72A70B" w14:textId="27A76CA4" w:rsidR="00DC499F" w:rsidRPr="00DC499F" w:rsidRDefault="00DC499F" w:rsidP="00DC499F">
      <w:pPr>
        <w:pStyle w:val="BodyText"/>
        <w:rPr>
          <w:ins w:id="278" w:author="Takuya Fukuda _ Tokyo Keiki" w:date="2020-10-05T21:47:00Z"/>
        </w:rPr>
      </w:pPr>
      <w:ins w:id="279" w:author="Takuya Fukuda _ Tokyo Keiki" w:date="2020-10-05T21:47:00Z">
        <w:r w:rsidRPr="00DC499F">
          <w:t xml:space="preserve">The </w:t>
        </w:r>
      </w:ins>
      <w:ins w:id="280" w:author="Takuya Fukuda _ Tokyo Keiki" w:date="2020-10-05T21:50:00Z">
        <w:r>
          <w:t xml:space="preserve">Responsibility of </w:t>
        </w:r>
      </w:ins>
      <w:ins w:id="281" w:author="Takuya Fukuda _ Tokyo Keiki" w:date="2020-10-05T21:47:00Z">
        <w:r>
          <w:t>p</w:t>
        </w:r>
        <w:r w:rsidRPr="00DC499F">
          <w:t xml:space="preserve">ersonnel who accept VTS System and / or a functional part of systems should be: </w:t>
        </w:r>
      </w:ins>
    </w:p>
    <w:p w14:paraId="587F38B2" w14:textId="77777777" w:rsidR="00DC499F" w:rsidRPr="00DC499F" w:rsidRDefault="00DC499F" w:rsidP="00F40D72">
      <w:pPr>
        <w:pStyle w:val="Bullet1"/>
        <w:rPr>
          <w:ins w:id="282" w:author="Takuya Fukuda _ Tokyo Keiki" w:date="2020-10-05T21:47:00Z"/>
        </w:rPr>
      </w:pPr>
      <w:ins w:id="283" w:author="Takuya Fukuda _ Tokyo Keiki" w:date="2020-10-05T21:47:00Z">
        <w:r w:rsidRPr="00DC499F">
          <w:t xml:space="preserve">familiar with setup and operation of the system;  </w:t>
        </w:r>
      </w:ins>
    </w:p>
    <w:p w14:paraId="23AEED7E" w14:textId="77777777" w:rsidR="00DC499F" w:rsidRPr="00DC499F" w:rsidRDefault="00DC499F" w:rsidP="00F40D72">
      <w:pPr>
        <w:pStyle w:val="Bullet1"/>
        <w:rPr>
          <w:ins w:id="284" w:author="Takuya Fukuda _ Tokyo Keiki" w:date="2020-10-05T21:47:00Z"/>
        </w:rPr>
      </w:pPr>
      <w:ins w:id="285" w:author="Takuya Fukuda _ Tokyo Keiki" w:date="2020-10-05T21:47:00Z">
        <w:r w:rsidRPr="00DC499F">
          <w:t>appropriately qualified to review test report and accept the system and/or VTS System; and</w:t>
        </w:r>
      </w:ins>
    </w:p>
    <w:p w14:paraId="08D9B2AC" w14:textId="77777777" w:rsidR="00DC499F" w:rsidRPr="00DC499F" w:rsidRDefault="00DC499F" w:rsidP="00F40D72">
      <w:pPr>
        <w:pStyle w:val="Bullet1"/>
        <w:rPr>
          <w:ins w:id="286" w:author="Takuya Fukuda _ Tokyo Keiki" w:date="2020-10-05T21:47:00Z"/>
        </w:rPr>
      </w:pPr>
      <w:ins w:id="287" w:author="Takuya Fukuda _ Tokyo Keiki" w:date="2020-10-05T21:47:00Z">
        <w:r w:rsidRPr="00DC499F">
          <w:t>appropriately qualified to decide direction in case of discrepancies.</w:t>
        </w:r>
      </w:ins>
    </w:p>
    <w:p w14:paraId="3012FF6B" w14:textId="77777777" w:rsidR="00056EF0" w:rsidRDefault="00056EF0" w:rsidP="00DC499F">
      <w:pPr>
        <w:pStyle w:val="BodyText"/>
        <w:rPr>
          <w:ins w:id="288" w:author="Takuya Fukuda _ Tokyo Keiki" w:date="2020-10-09T13:26:00Z"/>
        </w:rPr>
      </w:pPr>
    </w:p>
    <w:p w14:paraId="22A8374B" w14:textId="409505F9" w:rsidR="00DC499F" w:rsidRPr="00DC499F" w:rsidRDefault="00DC499F" w:rsidP="00DC499F">
      <w:pPr>
        <w:pStyle w:val="BodyText"/>
        <w:rPr>
          <w:ins w:id="289" w:author="Takuya Fukuda _ Tokyo Keiki" w:date="2020-10-05T21:47:00Z"/>
        </w:rPr>
      </w:pPr>
      <w:ins w:id="290" w:author="Takuya Fukuda _ Tokyo Keiki" w:date="2020-10-05T21:51:00Z">
        <w:r w:rsidRPr="00DC499F">
          <w:t xml:space="preserve">The Responsibility of </w:t>
        </w:r>
        <w:r>
          <w:t>p</w:t>
        </w:r>
      </w:ins>
      <w:ins w:id="291" w:author="Takuya Fukuda _ Tokyo Keiki" w:date="2020-10-05T21:47:00Z">
        <w:r w:rsidRPr="00DC499F">
          <w:t xml:space="preserve">ersonnel who conducts VTS System and / or a functional part of systems should be: </w:t>
        </w:r>
      </w:ins>
    </w:p>
    <w:p w14:paraId="2A5E04AD" w14:textId="77777777" w:rsidR="00DC499F" w:rsidRPr="00DC499F" w:rsidRDefault="00DC499F" w:rsidP="00F40D72">
      <w:pPr>
        <w:pStyle w:val="Bullet1"/>
        <w:rPr>
          <w:ins w:id="292" w:author="Takuya Fukuda _ Tokyo Keiki" w:date="2020-10-05T21:47:00Z"/>
        </w:rPr>
      </w:pPr>
      <w:ins w:id="293" w:author="Takuya Fukuda _ Tokyo Keiki" w:date="2020-10-05T21:47:00Z">
        <w:r w:rsidRPr="00DC499F">
          <w:t xml:space="preserve">familiar with setup of the system to be tested;  </w:t>
        </w:r>
      </w:ins>
    </w:p>
    <w:p w14:paraId="73E61ECF" w14:textId="77777777" w:rsidR="00DC499F" w:rsidRPr="00DC499F" w:rsidRDefault="00DC499F" w:rsidP="00F40D72">
      <w:pPr>
        <w:pStyle w:val="Bullet1"/>
        <w:rPr>
          <w:ins w:id="294" w:author="Takuya Fukuda _ Tokyo Keiki" w:date="2020-10-05T21:47:00Z"/>
        </w:rPr>
      </w:pPr>
      <w:ins w:id="295" w:author="Takuya Fukuda _ Tokyo Keiki" w:date="2020-10-05T21:47:00Z">
        <w:r w:rsidRPr="00DC499F">
          <w:t>appropriately qualified to conduct test; and</w:t>
        </w:r>
      </w:ins>
    </w:p>
    <w:p w14:paraId="5E38F3B8" w14:textId="77777777" w:rsidR="00DC499F" w:rsidRPr="00DC499F" w:rsidRDefault="00DC499F" w:rsidP="00F40D72">
      <w:pPr>
        <w:pStyle w:val="Bullet1"/>
        <w:rPr>
          <w:ins w:id="296" w:author="Takuya Fukuda _ Tokyo Keiki" w:date="2020-10-05T21:47:00Z"/>
        </w:rPr>
      </w:pPr>
      <w:ins w:id="297" w:author="Takuya Fukuda _ Tokyo Keiki" w:date="2020-10-05T21:47:00Z">
        <w:r w:rsidRPr="00DC499F">
          <w:t>appropriately qualified to decide direction in case of discrepancies.</w:t>
        </w:r>
      </w:ins>
    </w:p>
    <w:p w14:paraId="3059DC64" w14:textId="77777777" w:rsidR="00DC499F" w:rsidRPr="00DC499F" w:rsidRDefault="00DC499F" w:rsidP="00B31112">
      <w:pPr>
        <w:pStyle w:val="BodyText"/>
        <w:rPr>
          <w:ins w:id="298" w:author="Takuya Fukuda _ Tokyo Keiki" w:date="2020-10-05T21:47:00Z"/>
        </w:rPr>
      </w:pPr>
    </w:p>
    <w:p w14:paraId="10AAFAE1" w14:textId="0155925B" w:rsidR="006F1093" w:rsidRPr="00B278E3" w:rsidRDefault="006F1093" w:rsidP="006F1093">
      <w:pPr>
        <w:pStyle w:val="Heading3"/>
      </w:pPr>
      <w:bookmarkStart w:id="299" w:name="_Toc52523756"/>
      <w:r w:rsidRPr="00B278E3">
        <w:lastRenderedPageBreak/>
        <w:t xml:space="preserve">Test </w:t>
      </w:r>
      <w:r w:rsidR="006D1FC2" w:rsidRPr="00B278E3">
        <w:t>Procedure</w:t>
      </w:r>
      <w:bookmarkEnd w:id="299"/>
    </w:p>
    <w:p w14:paraId="2839221D" w14:textId="67BB2729" w:rsidR="002E51F6" w:rsidRDefault="00A806F4" w:rsidP="00EC795F">
      <w:pPr>
        <w:pStyle w:val="BodyText"/>
        <w:jc w:val="both"/>
        <w:rPr>
          <w:ins w:id="300" w:author="Takuya Fukuda _ Tokyo Keiki" w:date="2020-10-05T15:12:00Z"/>
        </w:rPr>
      </w:pPr>
      <w:r w:rsidRPr="00B278E3">
        <w:t xml:space="preserve">Test procedures should </w:t>
      </w:r>
      <w:ins w:id="301" w:author="Takuya Fukuda _ Tokyo Keiki" w:date="2020-10-05T21:11:00Z">
        <w:r w:rsidR="00FC1035">
          <w:t>describe how to execute a functional part of system and</w:t>
        </w:r>
      </w:ins>
      <w:ins w:id="302" w:author="Takuya Fukuda _ Tokyo Keiki" w:date="2020-10-05T21:13:00Z">
        <w:r w:rsidR="00FC1035">
          <w:t xml:space="preserve"> / or</w:t>
        </w:r>
      </w:ins>
      <w:ins w:id="303" w:author="Takuya Fukuda _ Tokyo Keiki" w:date="2020-10-05T21:11:00Z">
        <w:r w:rsidR="00FC1035">
          <w:t xml:space="preserve"> overall VTS System. </w:t>
        </w:r>
      </w:ins>
      <w:del w:id="304" w:author="Takuya Fukuda _ Tokyo Keiki" w:date="2020-10-05T21:11:00Z">
        <w:r w:rsidRPr="00B278E3" w:rsidDel="00FC1035">
          <w:delText xml:space="preserve">contain an overview of the items and requirements to be tested. </w:delText>
        </w:r>
      </w:del>
      <w:r w:rsidRPr="00B278E3">
        <w:t>It includes the test</w:t>
      </w:r>
      <w:ins w:id="305" w:author="Takuya Fukuda _ Tokyo Keiki" w:date="2020-10-05T15:12:00Z">
        <w:r w:rsidR="002E51F6">
          <w:t>:</w:t>
        </w:r>
      </w:ins>
    </w:p>
    <w:p w14:paraId="7047D6E0" w14:textId="79E0C652" w:rsidR="002E51F6" w:rsidRDefault="002E51F6" w:rsidP="004016A4">
      <w:pPr>
        <w:pStyle w:val="Bullet1"/>
        <w:rPr>
          <w:ins w:id="306" w:author="Takuya Fukuda _ Tokyo Keiki" w:date="2020-10-05T15:14:00Z"/>
        </w:rPr>
      </w:pPr>
      <w:del w:id="307" w:author="Takuya Fukuda _ Tokyo Keiki" w:date="2020-10-05T15:14:00Z">
        <w:r w:rsidRPr="00B278E3" w:rsidDel="002E51F6">
          <w:delText>I</w:delText>
        </w:r>
        <w:r w:rsidR="00A806F4" w:rsidRPr="00B278E3" w:rsidDel="002E51F6">
          <w:delText>nputs</w:delText>
        </w:r>
      </w:del>
      <w:del w:id="308" w:author="Takuya Fukuda _ Tokyo Keiki" w:date="2020-10-05T15:12:00Z">
        <w:r w:rsidR="00A806F4" w:rsidRPr="00B278E3" w:rsidDel="002E51F6">
          <w:delText xml:space="preserve">, </w:delText>
        </w:r>
      </w:del>
      <w:ins w:id="309" w:author="Takuya Fukuda _ Tokyo Keiki" w:date="2020-10-05T15:14:00Z">
        <w:r>
          <w:t>Scope</w:t>
        </w:r>
      </w:ins>
    </w:p>
    <w:p w14:paraId="1BBD5347" w14:textId="6B471238" w:rsidR="002E51F6" w:rsidRDefault="002E51F6" w:rsidP="00F40D72">
      <w:pPr>
        <w:pStyle w:val="Bullet1"/>
        <w:rPr>
          <w:ins w:id="310" w:author="Takuya Fukuda _ Tokyo Keiki" w:date="2020-10-05T15:13:00Z"/>
        </w:rPr>
      </w:pPr>
      <w:ins w:id="311" w:author="Takuya Fukuda _ Tokyo Keiki" w:date="2020-10-05T15:15:00Z">
        <w:r>
          <w:t xml:space="preserve">Test </w:t>
        </w:r>
      </w:ins>
      <w:del w:id="312" w:author="Takuya Fukuda _ Tokyo Keiki" w:date="2020-10-05T15:15:00Z">
        <w:r w:rsidRPr="00B278E3" w:rsidDel="002E51F6">
          <w:delText>C</w:delText>
        </w:r>
      </w:del>
      <w:ins w:id="313" w:author="Takuya Fukuda _ Tokyo Keiki" w:date="2020-10-05T15:15:00Z">
        <w:r>
          <w:t>c</w:t>
        </w:r>
      </w:ins>
      <w:r w:rsidR="00A806F4" w:rsidRPr="00B278E3">
        <w:t>onditions</w:t>
      </w:r>
      <w:ins w:id="314" w:author="Takuya Fukuda _ Tokyo Keiki" w:date="2020-10-05T21:57:00Z">
        <w:r w:rsidR="00F40D72">
          <w:t>,</w:t>
        </w:r>
      </w:ins>
      <w:ins w:id="315" w:author="Takuya Fukuda _ Tokyo Keiki" w:date="2020-10-05T15:15:00Z">
        <w:r>
          <w:t xml:space="preserve"> </w:t>
        </w:r>
      </w:ins>
      <w:ins w:id="316" w:author="Takuya Fukuda _ Tokyo Keiki" w:date="2020-10-05T21:57:00Z">
        <w:r w:rsidR="00F40D72">
          <w:t xml:space="preserve">equipment, </w:t>
        </w:r>
      </w:ins>
      <w:ins w:id="317" w:author="Takuya Fukuda _ Tokyo Keiki" w:date="2020-10-05T15:15:00Z">
        <w:r>
          <w:t>and environments</w:t>
        </w:r>
      </w:ins>
      <w:ins w:id="318" w:author="Takuya Fukuda _ Tokyo Keiki" w:date="2020-10-05T15:12:00Z">
        <w:r>
          <w:t>;</w:t>
        </w:r>
      </w:ins>
      <w:del w:id="319" w:author="Takuya Fukuda _ Tokyo Keiki" w:date="2020-10-05T15:12:00Z">
        <w:r w:rsidR="00A806F4" w:rsidRPr="00B278E3" w:rsidDel="002E51F6">
          <w:delText xml:space="preserve">, </w:delText>
        </w:r>
      </w:del>
    </w:p>
    <w:p w14:paraId="598106F1" w14:textId="6BBAD7BE" w:rsidR="002E51F6" w:rsidRDefault="002E51F6" w:rsidP="00F40D72">
      <w:pPr>
        <w:pStyle w:val="Bullet1"/>
        <w:rPr>
          <w:ins w:id="320" w:author="Takuya Fukuda _ Tokyo Keiki" w:date="2020-10-05T15:16:00Z"/>
        </w:rPr>
      </w:pPr>
      <w:ins w:id="321" w:author="Takuya Fukuda _ Tokyo Keiki" w:date="2020-10-05T15:15:00Z">
        <w:r>
          <w:t xml:space="preserve">Test </w:t>
        </w:r>
      </w:ins>
      <w:del w:id="322" w:author="Takuya Fukuda _ Tokyo Keiki" w:date="2020-10-05T15:15:00Z">
        <w:r w:rsidRPr="00B278E3" w:rsidDel="002E51F6">
          <w:delText>M</w:delText>
        </w:r>
      </w:del>
      <w:ins w:id="323" w:author="Takuya Fukuda _ Tokyo Keiki" w:date="2020-10-05T15:15:00Z">
        <w:r>
          <w:t>m</w:t>
        </w:r>
      </w:ins>
      <w:r w:rsidR="00A806F4" w:rsidRPr="00B278E3">
        <w:t>ethods</w:t>
      </w:r>
      <w:ins w:id="324" w:author="Takuya Fukuda _ Tokyo Keiki" w:date="2020-10-05T15:13:00Z">
        <w:r>
          <w:t>;</w:t>
        </w:r>
      </w:ins>
    </w:p>
    <w:p w14:paraId="4E53D8B6" w14:textId="728B9F3B" w:rsidR="002E51F6" w:rsidRDefault="002E51F6" w:rsidP="00F40D72">
      <w:pPr>
        <w:pStyle w:val="Bullet1"/>
        <w:rPr>
          <w:ins w:id="325" w:author="Takuya Fukuda _ Tokyo Keiki" w:date="2020-10-05T15:13:00Z"/>
        </w:rPr>
      </w:pPr>
      <w:ins w:id="326" w:author="Takuya Fukuda _ Tokyo Keiki" w:date="2020-10-05T15:16:00Z">
        <w:r>
          <w:t>Acceptance Criteria</w:t>
        </w:r>
      </w:ins>
      <w:ins w:id="327" w:author="Takuya Fukuda _ Tokyo Keiki" w:date="2020-10-05T15:17:00Z">
        <w:r>
          <w:t xml:space="preserve"> </w:t>
        </w:r>
        <w:r w:rsidRPr="002E51F6">
          <w:t>(if not maintained separately)</w:t>
        </w:r>
        <w:r>
          <w:t>;</w:t>
        </w:r>
      </w:ins>
      <w:r w:rsidR="00A806F4" w:rsidRPr="00B278E3">
        <w:t xml:space="preserve"> and</w:t>
      </w:r>
    </w:p>
    <w:p w14:paraId="3952D265" w14:textId="00FECFEA" w:rsidR="00A806F4" w:rsidRDefault="00A806F4" w:rsidP="00F40D72">
      <w:pPr>
        <w:pStyle w:val="Bullet1"/>
        <w:rPr>
          <w:ins w:id="328" w:author="Takuya Fukuda _ Tokyo Keiki" w:date="2020-10-08T16:02:00Z"/>
        </w:rPr>
      </w:pPr>
      <w:del w:id="329" w:author="Takuya Fukuda _ Tokyo Keiki" w:date="2020-10-05T15:13:00Z">
        <w:r w:rsidRPr="00B278E3" w:rsidDel="002E51F6">
          <w:delText xml:space="preserve"> </w:delText>
        </w:r>
      </w:del>
      <w:ins w:id="330" w:author="Takuya Fukuda _ Tokyo Keiki" w:date="2020-10-05T15:34:00Z">
        <w:r w:rsidR="00502618">
          <w:t>E</w:t>
        </w:r>
      </w:ins>
      <w:del w:id="331" w:author="Takuya Fukuda _ Tokyo Keiki" w:date="2020-10-05T15:34:00Z">
        <w:r w:rsidRPr="00B278E3" w:rsidDel="00502618">
          <w:delText>e</w:delText>
        </w:r>
      </w:del>
      <w:r w:rsidRPr="00B278E3">
        <w:t>xpected outcomes</w:t>
      </w:r>
      <w:ins w:id="332" w:author="Takuya Fukuda _ Tokyo Keiki" w:date="2020-10-05T21:58:00Z">
        <w:r w:rsidR="00F40D72">
          <w:t xml:space="preserve"> </w:t>
        </w:r>
      </w:ins>
      <w:ins w:id="333" w:author="Takuya Fukuda _ Tokyo Keiki" w:date="2020-10-05T20:43:00Z">
        <w:r w:rsidR="00097600">
          <w:t>(</w:t>
        </w:r>
        <w:r w:rsidR="00097600" w:rsidRPr="00097600">
          <w:t xml:space="preserve">e.g. </w:t>
        </w:r>
        <w:r w:rsidR="00097600">
          <w:t xml:space="preserve">test </w:t>
        </w:r>
        <w:r w:rsidR="00097600" w:rsidRPr="00097600">
          <w:t>m</w:t>
        </w:r>
        <w:r w:rsidR="000D5D18">
          <w:t>easurement result and</w:t>
        </w:r>
        <w:r w:rsidR="00097600" w:rsidRPr="00097600">
          <w:t xml:space="preserve"> </w:t>
        </w:r>
      </w:ins>
      <w:ins w:id="334" w:author="Takuya Fukuda _ Tokyo Keiki" w:date="2020-10-05T20:45:00Z">
        <w:r w:rsidR="000D5D18" w:rsidRPr="00097600">
          <w:t>log file</w:t>
        </w:r>
      </w:ins>
      <w:ins w:id="335" w:author="Takuya Fukuda _ Tokyo Keiki" w:date="2020-10-05T20:43:00Z">
        <w:r w:rsidR="000D5D18">
          <w:t>)</w:t>
        </w:r>
      </w:ins>
      <w:r w:rsidRPr="00B278E3">
        <w:t xml:space="preserve">. </w:t>
      </w:r>
    </w:p>
    <w:p w14:paraId="4A7AFC21" w14:textId="0001793A" w:rsidR="00152D1C" w:rsidRPr="00B278E3" w:rsidRDefault="00152D1C" w:rsidP="00152D1C">
      <w:pPr>
        <w:pStyle w:val="Bullet1"/>
      </w:pPr>
      <w:commentRangeStart w:id="336"/>
      <w:commentRangeStart w:id="337"/>
      <w:ins w:id="338" w:author="Takuya Fukuda _ Tokyo Keiki" w:date="2020-10-08T16:02:00Z">
        <w:r w:rsidRPr="00152D1C">
          <w:t xml:space="preserve">Test scripts, describing the tests (if applicable) to be executed and the order in which they are executed step by step </w:t>
        </w:r>
        <w:commentRangeEnd w:id="336"/>
        <w:r w:rsidRPr="00152D1C">
          <w:commentReference w:id="336"/>
        </w:r>
        <w:commentRangeEnd w:id="337"/>
        <w:r>
          <w:rPr>
            <w:rStyle w:val="CommentReference"/>
            <w:color w:val="auto"/>
          </w:rPr>
          <w:commentReference w:id="337"/>
        </w:r>
      </w:ins>
    </w:p>
    <w:p w14:paraId="57E36D5A" w14:textId="1656838A" w:rsidR="006F1093" w:rsidRPr="00B278E3" w:rsidDel="00DA603C" w:rsidRDefault="006F1093" w:rsidP="006F1093">
      <w:pPr>
        <w:pStyle w:val="BodyText"/>
        <w:rPr>
          <w:del w:id="339" w:author="Takuya Fukuda _ Tokyo Keiki" w:date="2020-10-05T15:57:00Z"/>
        </w:rPr>
      </w:pPr>
      <w:r w:rsidRPr="00586202">
        <w:t xml:space="preserve">The basic </w:t>
      </w:r>
      <w:ins w:id="340" w:author="Takuya Fukuda _ Tokyo Keiki" w:date="2020-10-01T13:54:00Z">
        <w:r w:rsidR="00A36B83">
          <w:t>test</w:t>
        </w:r>
      </w:ins>
      <w:del w:id="341" w:author="Takuya Fukuda _ Tokyo Keiki" w:date="2020-10-01T13:55:00Z">
        <w:r w:rsidR="007F4597" w:rsidRPr="00586202" w:rsidDel="00A36B83">
          <w:delText>acceptance</w:delText>
        </w:r>
      </w:del>
      <w:r w:rsidRPr="00586202">
        <w:t xml:space="preserve"> method</w:t>
      </w:r>
      <w:ins w:id="342" w:author="Takuya Fukuda _ Tokyo Keiki" w:date="2020-10-01T13:55:00Z">
        <w:r w:rsidR="00A36B83">
          <w:t>ologie</w:t>
        </w:r>
      </w:ins>
      <w:r w:rsidRPr="00586202">
        <w:t>s</w:t>
      </w:r>
      <w:r w:rsidR="007F4597" w:rsidRPr="00586202">
        <w:t xml:space="preserve"> applicable to </w:t>
      </w:r>
      <w:del w:id="343" w:author="Takuya Fukuda _ Tokyo Keiki" w:date="2020-10-01T13:55:00Z">
        <w:r w:rsidR="007F4597" w:rsidRPr="00586202" w:rsidDel="00A36B83">
          <w:delText xml:space="preserve">a </w:delText>
        </w:r>
      </w:del>
      <w:r w:rsidRPr="00586202">
        <w:t xml:space="preserve">system </w:t>
      </w:r>
      <w:ins w:id="344" w:author="Takuya Fukuda _ Tokyo Keiki" w:date="2020-10-01T13:55:00Z">
        <w:r w:rsidR="00A36B83">
          <w:t xml:space="preserve">acceptance </w:t>
        </w:r>
      </w:ins>
      <w:ins w:id="345" w:author="Takuya Fukuda _ Tokyo Keiki" w:date="2020-10-02T16:20:00Z">
        <w:r w:rsidR="005D1F2C">
          <w:t>may include</w:t>
        </w:r>
      </w:ins>
      <w:del w:id="346" w:author="Takuya Fukuda _ Tokyo Keiki" w:date="2020-10-02T16:20:00Z">
        <w:r w:rsidRPr="00586202" w:rsidDel="005D1F2C">
          <w:delText>are</w:delText>
        </w:r>
      </w:del>
      <w:r w:rsidRPr="00586202">
        <w:t xml:space="preserve"> the following:</w:t>
      </w:r>
    </w:p>
    <w:p w14:paraId="2E4B0DB0" w14:textId="459D79FE" w:rsidR="00DA603C" w:rsidRDefault="00DA603C">
      <w:pPr>
        <w:pStyle w:val="BodyText"/>
        <w:rPr>
          <w:ins w:id="347" w:author="Takuya Fukuda _ Tokyo Keiki" w:date="2020-10-05T15:55:00Z"/>
        </w:rPr>
        <w:pPrChange w:id="348" w:author="Takuya Fukuda _ Tokyo Keiki" w:date="2020-10-05T15:57:00Z">
          <w:pPr>
            <w:spacing w:after="200" w:line="276" w:lineRule="auto"/>
          </w:pPr>
        </w:pPrChange>
      </w:pPr>
      <w:ins w:id="349" w:author="Takuya Fukuda _ Tokyo Keiki" w:date="2020-10-05T15:55:00Z">
        <w:r>
          <w:br w:type="page"/>
        </w:r>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1"/>
        <w:gridCol w:w="425"/>
        <w:gridCol w:w="7796"/>
      </w:tblGrid>
      <w:tr w:rsidR="00DA603C" w:rsidRPr="00DA603C" w14:paraId="37F5900A" w14:textId="77777777" w:rsidTr="00290B8B">
        <w:trPr>
          <w:ins w:id="350" w:author="Takuya Fukuda _ Tokyo Keiki" w:date="2020-10-05T15:55:00Z"/>
        </w:trPr>
        <w:tc>
          <w:tcPr>
            <w:tcW w:w="1821" w:type="dxa"/>
          </w:tcPr>
          <w:p w14:paraId="4CA24016" w14:textId="4355C5A6" w:rsidR="00DA603C" w:rsidRPr="00DA603C" w:rsidRDefault="00DA603C" w:rsidP="00DA603C">
            <w:pPr>
              <w:pStyle w:val="BodyText"/>
              <w:rPr>
                <w:ins w:id="351" w:author="Takuya Fukuda _ Tokyo Keiki" w:date="2020-10-05T15:55:00Z"/>
                <w:b/>
              </w:rPr>
            </w:pPr>
            <w:ins w:id="352" w:author="Takuya Fukuda _ Tokyo Keiki" w:date="2020-10-05T15:55:00Z">
              <w:r>
                <w:lastRenderedPageBreak/>
                <w:t>Inspection</w:t>
              </w:r>
            </w:ins>
          </w:p>
        </w:tc>
        <w:tc>
          <w:tcPr>
            <w:tcW w:w="425" w:type="dxa"/>
          </w:tcPr>
          <w:p w14:paraId="078170D9" w14:textId="77777777" w:rsidR="00DA603C" w:rsidRPr="00DA603C" w:rsidRDefault="00DA603C" w:rsidP="00DA603C">
            <w:pPr>
              <w:pStyle w:val="BodyText"/>
              <w:rPr>
                <w:ins w:id="353" w:author="Takuya Fukuda _ Tokyo Keiki" w:date="2020-10-05T15:55:00Z"/>
              </w:rPr>
            </w:pPr>
            <w:ins w:id="354" w:author="Takuya Fukuda _ Tokyo Keiki" w:date="2020-10-05T15:55:00Z">
              <w:r w:rsidRPr="00DA603C">
                <w:t>–</w:t>
              </w:r>
            </w:ins>
          </w:p>
        </w:tc>
        <w:tc>
          <w:tcPr>
            <w:tcW w:w="7796" w:type="dxa"/>
          </w:tcPr>
          <w:p w14:paraId="0BD2FB0B" w14:textId="524F228B" w:rsidR="00DA603C" w:rsidRPr="00DA603C" w:rsidRDefault="00DA603C" w:rsidP="00DA603C">
            <w:pPr>
              <w:pStyle w:val="BodyText"/>
              <w:rPr>
                <w:ins w:id="355" w:author="Takuya Fukuda _ Tokyo Keiki" w:date="2020-10-05T15:55:00Z"/>
              </w:rPr>
            </w:pPr>
            <w:ins w:id="356" w:author="Takuya Fukuda _ Tokyo Keiki" w:date="2020-10-05T15:56:00Z">
              <w:r>
                <w:t xml:space="preserve">Inspection determines acceptance by whether the system is in proper condition and right quantity involving examination and observation </w:t>
              </w:r>
              <w:r w:rsidRPr="00C736F0">
                <w:t>(e.g. paint colo</w:t>
              </w:r>
              <w:r>
                <w:t>u</w:t>
              </w:r>
              <w:r w:rsidRPr="00C736F0">
                <w:t>r, wei</w:t>
              </w:r>
              <w:r>
                <w:t>ght, physical dimensions, etc.);</w:t>
              </w:r>
            </w:ins>
          </w:p>
        </w:tc>
      </w:tr>
      <w:tr w:rsidR="00DA603C" w:rsidRPr="00DA603C" w14:paraId="34270697" w14:textId="77777777" w:rsidTr="00290B8B">
        <w:trPr>
          <w:ins w:id="357" w:author="Takuya Fukuda _ Tokyo Keiki" w:date="2020-10-05T15:55:00Z"/>
        </w:trPr>
        <w:tc>
          <w:tcPr>
            <w:tcW w:w="1821" w:type="dxa"/>
          </w:tcPr>
          <w:p w14:paraId="7C95B4CE" w14:textId="534F2685" w:rsidR="00DA603C" w:rsidRPr="00DA603C" w:rsidRDefault="00DA603C" w:rsidP="00DA603C">
            <w:pPr>
              <w:pStyle w:val="BodyText"/>
              <w:rPr>
                <w:ins w:id="358" w:author="Takuya Fukuda _ Tokyo Keiki" w:date="2020-10-05T15:55:00Z"/>
                <w:b/>
              </w:rPr>
            </w:pPr>
            <w:ins w:id="359" w:author="Takuya Fukuda _ Tokyo Keiki" w:date="2020-10-05T15:56:00Z">
              <w:r w:rsidRPr="00C736F0">
                <w:t>Similarity</w:t>
              </w:r>
            </w:ins>
          </w:p>
        </w:tc>
        <w:tc>
          <w:tcPr>
            <w:tcW w:w="425" w:type="dxa"/>
          </w:tcPr>
          <w:p w14:paraId="164634A8" w14:textId="3A7BFF40" w:rsidR="00DA603C" w:rsidRPr="00DA603C" w:rsidRDefault="00DA603C" w:rsidP="00DA603C">
            <w:pPr>
              <w:pStyle w:val="BodyText"/>
              <w:rPr>
                <w:ins w:id="360" w:author="Takuya Fukuda _ Tokyo Keiki" w:date="2020-10-05T15:55:00Z"/>
              </w:rPr>
            </w:pPr>
            <w:ins w:id="361" w:author="Takuya Fukuda _ Tokyo Keiki" w:date="2020-10-05T15:57:00Z">
              <w:r w:rsidRPr="00DA603C">
                <w:t>–</w:t>
              </w:r>
            </w:ins>
          </w:p>
        </w:tc>
        <w:tc>
          <w:tcPr>
            <w:tcW w:w="7796" w:type="dxa"/>
          </w:tcPr>
          <w:p w14:paraId="1E5EC136" w14:textId="3FCE7FF6" w:rsidR="00DA603C" w:rsidRPr="00DA603C" w:rsidRDefault="00DA603C" w:rsidP="00DA603C">
            <w:pPr>
              <w:pStyle w:val="BodyText"/>
              <w:rPr>
                <w:ins w:id="362" w:author="Takuya Fukuda _ Tokyo Keiki" w:date="2020-10-05T15:55:00Z"/>
              </w:rPr>
            </w:pPr>
            <w:ins w:id="363" w:author="Takuya Fukuda _ Tokyo Keiki" w:date="2020-10-05T15:56:00Z">
              <w:r w:rsidRPr="00C736F0">
                <w:t xml:space="preserve">Similarity </w:t>
              </w:r>
              <w:r>
                <w:t xml:space="preserve">determines acceptance by whether the system </w:t>
              </w:r>
              <w:r w:rsidRPr="00D41B26">
                <w:t>is modified or</w:t>
              </w:r>
              <w:r>
                <w:t xml:space="preserve"> similar to an existing accepted system. It need to be similar system and / or system architecture</w:t>
              </w:r>
              <w:r w:rsidRPr="009E631A">
                <w:t>.</w:t>
              </w:r>
            </w:ins>
          </w:p>
        </w:tc>
      </w:tr>
      <w:tr w:rsidR="00DA603C" w:rsidRPr="00DA603C" w14:paraId="0C0707F6" w14:textId="77777777" w:rsidTr="00290B8B">
        <w:trPr>
          <w:ins w:id="364" w:author="Takuya Fukuda _ Tokyo Keiki" w:date="2020-10-05T15:55:00Z"/>
        </w:trPr>
        <w:tc>
          <w:tcPr>
            <w:tcW w:w="1821" w:type="dxa"/>
          </w:tcPr>
          <w:p w14:paraId="7E75F0B2" w14:textId="4371AC05" w:rsidR="00DA603C" w:rsidRPr="00DA603C" w:rsidRDefault="00DA603C" w:rsidP="00DA603C">
            <w:pPr>
              <w:pStyle w:val="BodyText"/>
              <w:rPr>
                <w:ins w:id="365" w:author="Takuya Fukuda _ Tokyo Keiki" w:date="2020-10-05T15:55:00Z"/>
                <w:b/>
              </w:rPr>
            </w:pPr>
            <w:ins w:id="366" w:author="Takuya Fukuda _ Tokyo Keiki" w:date="2020-10-05T15:56:00Z">
              <w:r w:rsidRPr="00C736F0">
                <w:t>Analysis:</w:t>
              </w:r>
            </w:ins>
          </w:p>
        </w:tc>
        <w:tc>
          <w:tcPr>
            <w:tcW w:w="425" w:type="dxa"/>
          </w:tcPr>
          <w:p w14:paraId="0D9FDF32" w14:textId="489387C1" w:rsidR="00DA603C" w:rsidRPr="00DA603C" w:rsidRDefault="00DA603C" w:rsidP="00DA603C">
            <w:pPr>
              <w:pStyle w:val="BodyText"/>
              <w:rPr>
                <w:ins w:id="367" w:author="Takuya Fukuda _ Tokyo Keiki" w:date="2020-10-05T15:55:00Z"/>
              </w:rPr>
            </w:pPr>
            <w:ins w:id="368" w:author="Takuya Fukuda _ Tokyo Keiki" w:date="2020-10-05T15:57:00Z">
              <w:r w:rsidRPr="00DA603C">
                <w:t>–</w:t>
              </w:r>
            </w:ins>
          </w:p>
        </w:tc>
        <w:tc>
          <w:tcPr>
            <w:tcW w:w="7796" w:type="dxa"/>
          </w:tcPr>
          <w:p w14:paraId="49423564" w14:textId="0286AB1D" w:rsidR="00DA603C" w:rsidRPr="00DA603C" w:rsidRDefault="00DA603C" w:rsidP="00DA603C">
            <w:pPr>
              <w:pStyle w:val="BodyText"/>
              <w:rPr>
                <w:ins w:id="369" w:author="Takuya Fukuda _ Tokyo Keiki" w:date="2020-10-05T15:55:00Z"/>
              </w:rPr>
            </w:pPr>
            <w:ins w:id="370" w:author="Takuya Fukuda _ Tokyo Keiki" w:date="2020-10-05T15:56:00Z">
              <w:r w:rsidRPr="00DA603C">
                <w:t>Analysis determines acceptance by showing theoretical compliance under defined conditions between proposed system and the agreed requirement. Analysis (including simulation) is used where testing to realistic conditions cannot be achieved or is not cost-effective.</w:t>
              </w:r>
            </w:ins>
          </w:p>
        </w:tc>
      </w:tr>
      <w:tr w:rsidR="00DA603C" w:rsidRPr="00DA603C" w14:paraId="37CDF3E2" w14:textId="77777777" w:rsidTr="00290B8B">
        <w:trPr>
          <w:ins w:id="371" w:author="Takuya Fukuda _ Tokyo Keiki" w:date="2020-10-05T15:55:00Z"/>
        </w:trPr>
        <w:tc>
          <w:tcPr>
            <w:tcW w:w="1821" w:type="dxa"/>
          </w:tcPr>
          <w:p w14:paraId="77B969BA" w14:textId="0E51F0C0" w:rsidR="00DA603C" w:rsidRPr="00DA603C" w:rsidRDefault="00DA603C" w:rsidP="00DA603C">
            <w:pPr>
              <w:pStyle w:val="BodyText"/>
              <w:rPr>
                <w:ins w:id="372" w:author="Takuya Fukuda _ Tokyo Keiki" w:date="2020-10-05T15:55:00Z"/>
                <w:b/>
              </w:rPr>
            </w:pPr>
            <w:ins w:id="373" w:author="Takuya Fukuda _ Tokyo Keiki" w:date="2020-10-05T15:56:00Z">
              <w:r w:rsidRPr="00C736F0">
                <w:t>Demonstration</w:t>
              </w:r>
            </w:ins>
          </w:p>
        </w:tc>
        <w:tc>
          <w:tcPr>
            <w:tcW w:w="425" w:type="dxa"/>
          </w:tcPr>
          <w:p w14:paraId="1F19EDB2" w14:textId="440AF58A" w:rsidR="00DA603C" w:rsidRPr="00DA603C" w:rsidRDefault="00DA603C" w:rsidP="00DA603C">
            <w:pPr>
              <w:pStyle w:val="BodyText"/>
              <w:rPr>
                <w:ins w:id="374" w:author="Takuya Fukuda _ Tokyo Keiki" w:date="2020-10-05T15:55:00Z"/>
              </w:rPr>
            </w:pPr>
            <w:ins w:id="375" w:author="Takuya Fukuda _ Tokyo Keiki" w:date="2020-10-05T15:57:00Z">
              <w:r w:rsidRPr="00DA603C">
                <w:t>–</w:t>
              </w:r>
            </w:ins>
          </w:p>
        </w:tc>
        <w:tc>
          <w:tcPr>
            <w:tcW w:w="7796" w:type="dxa"/>
          </w:tcPr>
          <w:p w14:paraId="40C09982" w14:textId="3AB65124" w:rsidR="00DA603C" w:rsidRPr="00DA603C" w:rsidRDefault="00DA603C" w:rsidP="00CD6CF2">
            <w:pPr>
              <w:pStyle w:val="BodyText"/>
              <w:rPr>
                <w:ins w:id="376" w:author="Takuya Fukuda _ Tokyo Keiki" w:date="2020-10-05T15:55:00Z"/>
              </w:rPr>
            </w:pPr>
            <w:ins w:id="377" w:author="Takuya Fukuda _ Tokyo Keiki" w:date="2020-10-05T15:56:00Z">
              <w:r>
                <w:t>Demonstration determines acceptance by a</w:t>
              </w:r>
              <w:r w:rsidRPr="00C736F0">
                <w:t xml:space="preserve"> </w:t>
              </w:r>
              <w:r>
                <w:t xml:space="preserve">practical or </w:t>
              </w:r>
              <w:r w:rsidRPr="00C736F0">
                <w:t xml:space="preserve">qualitative exhibition </w:t>
              </w:r>
              <w:r>
                <w:t xml:space="preserve">and explanation </w:t>
              </w:r>
              <w:r w:rsidRPr="00C736F0">
                <w:t xml:space="preserve">of </w:t>
              </w:r>
              <w:r>
                <w:t xml:space="preserve">how system works or performs functionally. </w:t>
              </w:r>
              <w:r w:rsidRPr="00C736F0">
                <w:t xml:space="preserve">Demonstration </w:t>
              </w:r>
            </w:ins>
            <w:ins w:id="378" w:author="Takuya Fukuda _ Tokyo Keiki" w:date="2020-10-05T16:04:00Z">
              <w:r w:rsidR="00CD6CF2">
                <w:t xml:space="preserve">may be conducted by using </w:t>
              </w:r>
            </w:ins>
            <w:ins w:id="379" w:author="Takuya Fukuda _ Tokyo Keiki" w:date="2020-10-05T15:56:00Z">
              <w:r w:rsidRPr="001A0F32">
                <w:t>a set of system stimuli</w:t>
              </w:r>
              <w:r>
                <w:t xml:space="preserve"> </w:t>
              </w:r>
              <w:r w:rsidR="00CD6CF2">
                <w:t xml:space="preserve">or </w:t>
              </w:r>
              <w:r>
                <w:t>test jig</w:t>
              </w:r>
            </w:ins>
            <w:ins w:id="380" w:author="Takuya Fukuda _ Tokyo Keiki" w:date="2020-10-05T16:05:00Z">
              <w:r w:rsidR="00CD6CF2">
                <w:t xml:space="preserve">. </w:t>
              </w:r>
            </w:ins>
            <w:ins w:id="381" w:author="Takuya Fukuda _ Tokyo Keiki" w:date="2020-10-05T16:06:00Z">
              <w:r w:rsidR="00CD6CF2">
                <w:t xml:space="preserve">Demonstration can </w:t>
              </w:r>
            </w:ins>
            <w:ins w:id="382" w:author="Takuya Fukuda _ Tokyo Keiki" w:date="2020-10-05T15:56:00Z">
              <w:r>
                <w:t xml:space="preserve">be used to show that the system </w:t>
              </w:r>
              <w:r w:rsidRPr="00C736F0">
                <w:t>response</w:t>
              </w:r>
              <w:r>
                <w:t>s</w:t>
              </w:r>
              <w:r w:rsidRPr="00C736F0">
                <w:t xml:space="preserve"> to </w:t>
              </w:r>
              <w:r>
                <w:t xml:space="preserve">the </w:t>
              </w:r>
              <w:r w:rsidRPr="00C736F0">
                <w:t xml:space="preserve">stimuli is suitable. Demonstration may be appropriate when requirements or specifications are given in statistical </w:t>
              </w:r>
            </w:ins>
            <w:ins w:id="383" w:author="Takuya Fukuda _ Tokyo Keiki" w:date="2020-10-05T16:06:00Z">
              <w:r w:rsidR="00CD6CF2">
                <w:t xml:space="preserve">or practical </w:t>
              </w:r>
            </w:ins>
            <w:ins w:id="384" w:author="Takuya Fukuda _ Tokyo Keiki" w:date="2020-10-05T15:56:00Z">
              <w:r w:rsidRPr="00C736F0">
                <w:t>terms (e.g. mean time to repair, average power consumption, etc.)</w:t>
              </w:r>
              <w:r>
                <w:t xml:space="preserve"> or test item is partial system of larger system (e.g. replace or repair of system module)</w:t>
              </w:r>
              <w:r w:rsidRPr="00C736F0">
                <w:t>.</w:t>
              </w:r>
            </w:ins>
          </w:p>
        </w:tc>
      </w:tr>
      <w:tr w:rsidR="00DA603C" w:rsidRPr="00DA603C" w14:paraId="38B074AE" w14:textId="77777777" w:rsidTr="00290B8B">
        <w:trPr>
          <w:ins w:id="385" w:author="Takuya Fukuda _ Tokyo Keiki" w:date="2020-10-05T15:55:00Z"/>
        </w:trPr>
        <w:tc>
          <w:tcPr>
            <w:tcW w:w="1821" w:type="dxa"/>
          </w:tcPr>
          <w:p w14:paraId="6A78049E" w14:textId="143BFB52" w:rsidR="00DA603C" w:rsidRPr="00DA603C" w:rsidRDefault="00DA603C" w:rsidP="00DA603C">
            <w:pPr>
              <w:pStyle w:val="BodyText"/>
              <w:rPr>
                <w:ins w:id="386" w:author="Takuya Fukuda _ Tokyo Keiki" w:date="2020-10-05T15:55:00Z"/>
                <w:b/>
              </w:rPr>
            </w:pPr>
            <w:ins w:id="387" w:author="Takuya Fukuda _ Tokyo Keiki" w:date="2020-10-05T15:56:00Z">
              <w:r>
                <w:t>Test:</w:t>
              </w:r>
            </w:ins>
          </w:p>
        </w:tc>
        <w:tc>
          <w:tcPr>
            <w:tcW w:w="425" w:type="dxa"/>
          </w:tcPr>
          <w:p w14:paraId="195600C9" w14:textId="671F75A3" w:rsidR="00DA603C" w:rsidRPr="00DA603C" w:rsidRDefault="00DA603C" w:rsidP="00DA603C">
            <w:pPr>
              <w:pStyle w:val="BodyText"/>
              <w:rPr>
                <w:ins w:id="388" w:author="Takuya Fukuda _ Tokyo Keiki" w:date="2020-10-05T15:55:00Z"/>
              </w:rPr>
            </w:pPr>
            <w:ins w:id="389" w:author="Takuya Fukuda _ Tokyo Keiki" w:date="2020-10-05T15:57:00Z">
              <w:r w:rsidRPr="00DA603C">
                <w:t>–</w:t>
              </w:r>
            </w:ins>
          </w:p>
        </w:tc>
        <w:tc>
          <w:tcPr>
            <w:tcW w:w="7796" w:type="dxa"/>
          </w:tcPr>
          <w:p w14:paraId="1368DB44" w14:textId="03AE429A" w:rsidR="00DA603C" w:rsidRPr="00DA603C" w:rsidRDefault="00DA603C" w:rsidP="00DA603C">
            <w:pPr>
              <w:pStyle w:val="BodyText"/>
              <w:rPr>
                <w:ins w:id="390" w:author="Takuya Fukuda _ Tokyo Keiki" w:date="2020-10-05T15:55:00Z"/>
              </w:rPr>
            </w:pPr>
            <w:commentRangeStart w:id="391"/>
            <w:ins w:id="392" w:author="Takuya Fukuda _ Tokyo Keiki" w:date="2020-10-05T15:56:00Z">
              <w:r w:rsidRPr="00DA603C">
                <w:t>An action by which the operability, supportability, or performance capability of an item is verified when subjected to controlled conditions that are real or simulated. These verifications often use special test equipment or instrumentation to obtain very accurate quantitative data for analysis.</w:t>
              </w:r>
            </w:ins>
            <w:commentRangeEnd w:id="391"/>
            <w:ins w:id="393" w:author="Takuya Fukuda _ Tokyo Keiki" w:date="2020-10-05T16:10:00Z">
              <w:r w:rsidR="0045448F">
                <w:rPr>
                  <w:rStyle w:val="CommentReference"/>
                </w:rPr>
                <w:commentReference w:id="391"/>
              </w:r>
            </w:ins>
          </w:p>
        </w:tc>
      </w:tr>
      <w:tr w:rsidR="00DA603C" w:rsidRPr="00DA603C" w14:paraId="7E90566C" w14:textId="77777777" w:rsidTr="00290B8B">
        <w:trPr>
          <w:ins w:id="394" w:author="Takuya Fukuda _ Tokyo Keiki" w:date="2020-10-05T15:55:00Z"/>
        </w:trPr>
        <w:tc>
          <w:tcPr>
            <w:tcW w:w="1821" w:type="dxa"/>
          </w:tcPr>
          <w:p w14:paraId="69A2179A" w14:textId="7D1BE4D5" w:rsidR="00DA603C" w:rsidRPr="00DA603C" w:rsidRDefault="00DA603C" w:rsidP="00DA603C">
            <w:pPr>
              <w:pStyle w:val="BodyText"/>
              <w:rPr>
                <w:ins w:id="395" w:author="Takuya Fukuda _ Tokyo Keiki" w:date="2020-10-05T15:55:00Z"/>
                <w:b/>
              </w:rPr>
            </w:pPr>
            <w:ins w:id="396" w:author="Takuya Fukuda _ Tokyo Keiki" w:date="2020-10-05T15:56:00Z">
              <w:r>
                <w:t>Operational Trial</w:t>
              </w:r>
            </w:ins>
          </w:p>
        </w:tc>
        <w:tc>
          <w:tcPr>
            <w:tcW w:w="425" w:type="dxa"/>
          </w:tcPr>
          <w:p w14:paraId="0A7067CF" w14:textId="3762DC2C" w:rsidR="00DA603C" w:rsidRPr="00DA603C" w:rsidRDefault="00DA603C" w:rsidP="00DA603C">
            <w:pPr>
              <w:pStyle w:val="BodyText"/>
              <w:rPr>
                <w:ins w:id="397" w:author="Takuya Fukuda _ Tokyo Keiki" w:date="2020-10-05T15:55:00Z"/>
              </w:rPr>
            </w:pPr>
            <w:ins w:id="398" w:author="Takuya Fukuda _ Tokyo Keiki" w:date="2020-10-05T15:57:00Z">
              <w:r w:rsidRPr="00DA603C">
                <w:t>–</w:t>
              </w:r>
            </w:ins>
          </w:p>
        </w:tc>
        <w:tc>
          <w:tcPr>
            <w:tcW w:w="7796" w:type="dxa"/>
          </w:tcPr>
          <w:p w14:paraId="154B2327" w14:textId="1DD0C34D" w:rsidR="00DA603C" w:rsidRPr="00DA603C" w:rsidRDefault="00DA603C" w:rsidP="00DA603C">
            <w:pPr>
              <w:pStyle w:val="BodyText"/>
              <w:rPr>
                <w:ins w:id="399" w:author="Takuya Fukuda _ Tokyo Keiki" w:date="2020-10-05T15:55:00Z"/>
              </w:rPr>
            </w:pPr>
            <w:commentRangeStart w:id="400"/>
            <w:ins w:id="401" w:author="Takuya Fukuda _ Tokyo Keiki" w:date="2020-10-05T15:57:00Z">
              <w:r w:rsidRPr="00DA603C">
                <w:t>A period of time by which the system performance and reliability has to be proven according to Operational Procedure and reliability requirement.</w:t>
              </w:r>
            </w:ins>
            <w:commentRangeEnd w:id="400"/>
            <w:ins w:id="402" w:author="Takuya Fukuda _ Tokyo Keiki" w:date="2020-10-05T16:11:00Z">
              <w:r w:rsidR="0045448F">
                <w:rPr>
                  <w:rStyle w:val="CommentReference"/>
                </w:rPr>
                <w:commentReference w:id="400"/>
              </w:r>
            </w:ins>
          </w:p>
        </w:tc>
      </w:tr>
      <w:tr w:rsidR="00DA603C" w:rsidRPr="00DA603C" w14:paraId="1B5020B4" w14:textId="77777777" w:rsidTr="00290B8B">
        <w:trPr>
          <w:ins w:id="403" w:author="Takuya Fukuda _ Tokyo Keiki" w:date="2020-10-05T15:55:00Z"/>
        </w:trPr>
        <w:tc>
          <w:tcPr>
            <w:tcW w:w="1821" w:type="dxa"/>
          </w:tcPr>
          <w:p w14:paraId="2A9435DD" w14:textId="504379B5" w:rsidR="00DA603C" w:rsidRPr="00DA603C" w:rsidRDefault="00DA603C" w:rsidP="00DA603C">
            <w:pPr>
              <w:pStyle w:val="BodyText"/>
              <w:rPr>
                <w:ins w:id="404" w:author="Takuya Fukuda _ Tokyo Keiki" w:date="2020-10-05T15:55:00Z"/>
                <w:b/>
              </w:rPr>
            </w:pPr>
            <w:ins w:id="405" w:author="Takuya Fukuda _ Tokyo Keiki" w:date="2020-10-05T15:57:00Z">
              <w:r w:rsidRPr="00C736F0">
                <w:t>Certification</w:t>
              </w:r>
            </w:ins>
          </w:p>
        </w:tc>
        <w:tc>
          <w:tcPr>
            <w:tcW w:w="425" w:type="dxa"/>
          </w:tcPr>
          <w:p w14:paraId="12E319CF" w14:textId="0916D2ED" w:rsidR="00DA603C" w:rsidRPr="00DA603C" w:rsidRDefault="00DA603C" w:rsidP="00DA603C">
            <w:pPr>
              <w:pStyle w:val="BodyText"/>
              <w:rPr>
                <w:ins w:id="406" w:author="Takuya Fukuda _ Tokyo Keiki" w:date="2020-10-05T15:55:00Z"/>
              </w:rPr>
            </w:pPr>
            <w:ins w:id="407" w:author="Takuya Fukuda _ Tokyo Keiki" w:date="2020-10-05T15:57:00Z">
              <w:r w:rsidRPr="00DA603C">
                <w:t>–</w:t>
              </w:r>
            </w:ins>
          </w:p>
        </w:tc>
        <w:tc>
          <w:tcPr>
            <w:tcW w:w="7796" w:type="dxa"/>
          </w:tcPr>
          <w:p w14:paraId="2D61C85B" w14:textId="1CDBDA01" w:rsidR="00DA603C" w:rsidRPr="00DA603C" w:rsidRDefault="00DA603C" w:rsidP="00DA603C">
            <w:pPr>
              <w:pStyle w:val="BodyText"/>
              <w:rPr>
                <w:ins w:id="408" w:author="Takuya Fukuda _ Tokyo Keiki" w:date="2020-10-05T15:55:00Z"/>
              </w:rPr>
            </w:pPr>
            <w:commentRangeStart w:id="409"/>
            <w:ins w:id="410" w:author="Takuya Fukuda _ Tokyo Keiki" w:date="2020-10-05T15:57:00Z">
              <w:r w:rsidRPr="00C736F0">
                <w:t>Written assurance that the product has been developed and can perform its assigned functions in accordance with legal or industrial standards. The development reviews and verification results form the basis for certification; however, outside authorities, without direction as to how the requirements are to be verified, typically perform certification (e.g. CE certification, UL certification, etc.)</w:t>
              </w:r>
            </w:ins>
            <w:commentRangeEnd w:id="409"/>
            <w:ins w:id="411" w:author="Takuya Fukuda _ Tokyo Keiki" w:date="2020-10-05T16:11:00Z">
              <w:r w:rsidR="0045448F">
                <w:rPr>
                  <w:rStyle w:val="CommentReference"/>
                </w:rPr>
                <w:commentReference w:id="409"/>
              </w:r>
            </w:ins>
          </w:p>
        </w:tc>
      </w:tr>
    </w:tbl>
    <w:p w14:paraId="4AE708B6" w14:textId="0EEB96F9" w:rsidR="006F1093" w:rsidRPr="00C96325" w:rsidDel="001A694E" w:rsidRDefault="000B699B" w:rsidP="00C96325">
      <w:pPr>
        <w:pStyle w:val="ListBullet"/>
        <w:rPr>
          <w:del w:id="412" w:author="Takuya Fukuda _ Tokyo Keiki" w:date="2020-10-01T14:03:00Z"/>
          <w:rFonts w:asciiTheme="minorHAnsi" w:hAnsiTheme="minorHAnsi" w:cstheme="minorHAnsi"/>
          <w:lang w:val="en-GB"/>
        </w:rPr>
      </w:pPr>
      <w:commentRangeStart w:id="413"/>
      <w:commentRangeStart w:id="414"/>
      <w:del w:id="415" w:author="Takuya Fukuda _ Tokyo Keiki" w:date="2020-10-01T14:03:00Z">
        <w:r w:rsidRPr="00C96325" w:rsidDel="001A694E">
          <w:rPr>
            <w:rFonts w:asciiTheme="minorHAnsi" w:hAnsiTheme="minorHAnsi" w:cstheme="minorHAnsi"/>
            <w:lang w:val="en-GB"/>
          </w:rPr>
          <w:delText xml:space="preserve">Inspection </w:delText>
        </w:r>
      </w:del>
    </w:p>
    <w:p w14:paraId="1C4600FE" w14:textId="78A112B1" w:rsidR="006F1093" w:rsidRPr="00C96325" w:rsidDel="001A694E" w:rsidRDefault="000B699B" w:rsidP="00C96325">
      <w:pPr>
        <w:pStyle w:val="ListBullet"/>
        <w:rPr>
          <w:del w:id="416" w:author="Takuya Fukuda _ Tokyo Keiki" w:date="2020-10-01T14:03:00Z"/>
          <w:rFonts w:asciiTheme="minorHAnsi" w:hAnsiTheme="minorHAnsi" w:cstheme="minorHAnsi"/>
          <w:lang w:val="en-GB"/>
        </w:rPr>
      </w:pPr>
      <w:del w:id="417" w:author="Takuya Fukuda _ Tokyo Keiki" w:date="2020-10-01T14:03:00Z">
        <w:r w:rsidRPr="00C96325" w:rsidDel="001A694E">
          <w:rPr>
            <w:rFonts w:asciiTheme="minorHAnsi" w:hAnsiTheme="minorHAnsi" w:cstheme="minorHAnsi"/>
            <w:lang w:val="en-GB"/>
          </w:rPr>
          <w:delText>Similarity</w:delText>
        </w:r>
      </w:del>
    </w:p>
    <w:p w14:paraId="44A0BFB4" w14:textId="616C6149" w:rsidR="006F1093" w:rsidRPr="00C96325" w:rsidDel="001A694E" w:rsidRDefault="000B699B" w:rsidP="00C96325">
      <w:pPr>
        <w:pStyle w:val="ListBullet"/>
        <w:rPr>
          <w:del w:id="418" w:author="Takuya Fukuda _ Tokyo Keiki" w:date="2020-10-01T14:03:00Z"/>
          <w:rFonts w:asciiTheme="minorHAnsi" w:hAnsiTheme="minorHAnsi" w:cstheme="minorHAnsi"/>
          <w:lang w:val="en-GB"/>
        </w:rPr>
      </w:pPr>
      <w:del w:id="419" w:author="Takuya Fukuda _ Tokyo Keiki" w:date="2020-10-01T14:03:00Z">
        <w:r w:rsidRPr="00C96325" w:rsidDel="001A694E">
          <w:rPr>
            <w:rFonts w:asciiTheme="minorHAnsi" w:hAnsiTheme="minorHAnsi" w:cstheme="minorHAnsi"/>
            <w:lang w:val="en-GB"/>
          </w:rPr>
          <w:delText>Analysis</w:delText>
        </w:r>
      </w:del>
    </w:p>
    <w:p w14:paraId="65E73567" w14:textId="5EFF5D19" w:rsidR="006F1093" w:rsidRPr="00C96325" w:rsidDel="001A694E" w:rsidRDefault="000B699B" w:rsidP="00C96325">
      <w:pPr>
        <w:pStyle w:val="ListBullet"/>
        <w:rPr>
          <w:del w:id="420" w:author="Takuya Fukuda _ Tokyo Keiki" w:date="2020-10-01T14:03:00Z"/>
          <w:rFonts w:asciiTheme="minorHAnsi" w:hAnsiTheme="minorHAnsi" w:cstheme="minorHAnsi"/>
          <w:lang w:val="en-GB"/>
        </w:rPr>
      </w:pPr>
      <w:del w:id="421" w:author="Takuya Fukuda _ Tokyo Keiki" w:date="2020-10-01T14:03:00Z">
        <w:r w:rsidRPr="00C96325" w:rsidDel="001A694E">
          <w:rPr>
            <w:rFonts w:asciiTheme="minorHAnsi" w:hAnsiTheme="minorHAnsi" w:cstheme="minorHAnsi"/>
            <w:lang w:val="en-GB"/>
          </w:rPr>
          <w:delText xml:space="preserve">Demonstration </w:delText>
        </w:r>
      </w:del>
    </w:p>
    <w:p w14:paraId="0319FC2B" w14:textId="566804C7" w:rsidR="00C86698" w:rsidRPr="00F0313D" w:rsidDel="001A694E" w:rsidRDefault="000B699B" w:rsidP="0034066B">
      <w:pPr>
        <w:pStyle w:val="ListBullet"/>
        <w:rPr>
          <w:del w:id="422" w:author="Takuya Fukuda _ Tokyo Keiki" w:date="2020-10-01T14:03:00Z"/>
          <w:rFonts w:asciiTheme="minorHAnsi" w:hAnsiTheme="minorHAnsi" w:cstheme="minorHAnsi"/>
          <w:lang w:val="en-GB"/>
        </w:rPr>
      </w:pPr>
      <w:del w:id="423" w:author="Takuya Fukuda _ Tokyo Keiki" w:date="2020-10-01T14:03:00Z">
        <w:r w:rsidRPr="00F0313D" w:rsidDel="001A694E">
          <w:rPr>
            <w:rFonts w:asciiTheme="minorHAnsi" w:hAnsiTheme="minorHAnsi" w:cstheme="minorHAnsi"/>
            <w:lang w:val="en-GB"/>
          </w:rPr>
          <w:delText>Test</w:delText>
        </w:r>
        <w:commentRangeEnd w:id="413"/>
        <w:r w:rsidR="00A36B83" w:rsidDel="001A694E">
          <w:rPr>
            <w:rStyle w:val="CommentReference"/>
            <w:rFonts w:asciiTheme="minorHAnsi" w:hAnsiTheme="minorHAnsi" w:cstheme="minorBidi"/>
            <w:lang w:eastAsia="en-US"/>
          </w:rPr>
          <w:commentReference w:id="413"/>
        </w:r>
      </w:del>
      <w:commentRangeEnd w:id="414"/>
      <w:r w:rsidR="001A694E">
        <w:rPr>
          <w:rStyle w:val="CommentReference"/>
          <w:rFonts w:asciiTheme="minorHAnsi" w:hAnsiTheme="minorHAnsi" w:cstheme="minorBidi"/>
          <w:lang w:eastAsia="en-US"/>
        </w:rPr>
        <w:commentReference w:id="414"/>
      </w:r>
    </w:p>
    <w:p w14:paraId="4C27C4BD" w14:textId="77777777" w:rsidR="00B31112" w:rsidRDefault="00B31112" w:rsidP="00B31112">
      <w:pPr>
        <w:pStyle w:val="BodyText"/>
        <w:rPr>
          <w:ins w:id="424" w:author="Takuya Fukuda _ Tokyo Keiki" w:date="2020-10-09T13:28:00Z"/>
        </w:rPr>
      </w:pPr>
      <w:bookmarkStart w:id="425" w:name="_Ref26368290"/>
      <w:bookmarkStart w:id="426" w:name="_Toc52523757"/>
    </w:p>
    <w:p w14:paraId="01B4F8B9" w14:textId="3083D24E" w:rsidR="006F1093" w:rsidRPr="00B278E3" w:rsidRDefault="006F1093" w:rsidP="006F1093">
      <w:pPr>
        <w:pStyle w:val="Heading3"/>
      </w:pPr>
      <w:r w:rsidRPr="00B278E3">
        <w:t>Test Re</w:t>
      </w:r>
      <w:r w:rsidR="006D1FC2" w:rsidRPr="00B278E3">
        <w:t>port</w:t>
      </w:r>
      <w:bookmarkEnd w:id="425"/>
      <w:bookmarkEnd w:id="426"/>
    </w:p>
    <w:p w14:paraId="16B671F4" w14:textId="3C3EDF6C" w:rsidR="006F1093" w:rsidRPr="00B278E3" w:rsidRDefault="006F1093" w:rsidP="006F1093">
      <w:pPr>
        <w:pStyle w:val="BodyText"/>
      </w:pPr>
      <w:r w:rsidRPr="00B278E3">
        <w:t xml:space="preserve">At each stage of acceptance, the test </w:t>
      </w:r>
      <w:r w:rsidR="006D1FC2" w:rsidRPr="00B278E3">
        <w:t>report</w:t>
      </w:r>
      <w:r w:rsidRPr="00B278E3">
        <w:t xml:space="preserve"> should</w:t>
      </w:r>
      <w:ins w:id="427" w:author="Takuya Fukuda _ Tokyo Keiki" w:date="2020-10-01T14:14:00Z">
        <w:r w:rsidR="00D91856">
          <w:t>, at least,</w:t>
        </w:r>
      </w:ins>
      <w:r w:rsidRPr="00B278E3">
        <w:t xml:space="preserve"> include</w:t>
      </w:r>
      <w:del w:id="428" w:author="Takuya Fukuda _ Tokyo Keiki" w:date="2020-10-01T14:14:00Z">
        <w:r w:rsidRPr="00B278E3" w:rsidDel="00D91856">
          <w:delText xml:space="preserve"> </w:delText>
        </w:r>
        <w:r w:rsidR="006D1FC2" w:rsidRPr="00B278E3" w:rsidDel="00D91856">
          <w:delText>at least</w:delText>
        </w:r>
      </w:del>
      <w:r w:rsidRPr="00B278E3">
        <w:t>:</w:t>
      </w:r>
    </w:p>
    <w:p w14:paraId="703E5F94" w14:textId="77777777" w:rsidR="006F1093" w:rsidRPr="00B278E3" w:rsidRDefault="006F1093" w:rsidP="00F40D72">
      <w:pPr>
        <w:pStyle w:val="Bullet1"/>
      </w:pPr>
      <w:r w:rsidRPr="00B278E3">
        <w:t>Tested requirement(s);</w:t>
      </w:r>
    </w:p>
    <w:p w14:paraId="5E1544F2" w14:textId="22F89D1C" w:rsidR="0045448F" w:rsidRDefault="0045448F" w:rsidP="00F40D72">
      <w:pPr>
        <w:pStyle w:val="Bullet1"/>
        <w:rPr>
          <w:ins w:id="429" w:author="Takuya Fukuda _ Tokyo Keiki" w:date="2020-10-05T16:12:00Z"/>
        </w:rPr>
      </w:pPr>
      <w:ins w:id="430" w:author="Takuya Fukuda _ Tokyo Keiki" w:date="2020-10-05T16:12:00Z">
        <w:r>
          <w:t xml:space="preserve">List of </w:t>
        </w:r>
      </w:ins>
      <w:ins w:id="431" w:author="Takuya Fukuda _ Tokyo Keiki" w:date="2020-10-05T21:58:00Z">
        <w:r w:rsidR="00F40D72">
          <w:t xml:space="preserve">items </w:t>
        </w:r>
      </w:ins>
      <w:ins w:id="432" w:author="Takuya Fukuda _ Tokyo Keiki" w:date="2020-10-05T16:12:00Z">
        <w:r>
          <w:t>to be tested</w:t>
        </w:r>
      </w:ins>
      <w:ins w:id="433" w:author="Takuya Fukuda _ Tokyo Keiki" w:date="2020-10-05T21:59:00Z">
        <w:r w:rsidR="00F40D72">
          <w:t>;</w:t>
        </w:r>
      </w:ins>
    </w:p>
    <w:p w14:paraId="23E59B9E" w14:textId="6C91FA18" w:rsidR="006F1093" w:rsidRPr="00B278E3" w:rsidRDefault="006F1093" w:rsidP="00F40D72">
      <w:pPr>
        <w:pStyle w:val="Bullet1"/>
      </w:pPr>
      <w:r w:rsidRPr="00B278E3">
        <w:t>Configuration details</w:t>
      </w:r>
      <w:r w:rsidR="00413408" w:rsidRPr="00B278E3">
        <w:t xml:space="preserve"> (e.g. customer, software revisions, hardware revisions, parts and serial numbers);</w:t>
      </w:r>
    </w:p>
    <w:p w14:paraId="3A8FB0C6" w14:textId="443B5CA1" w:rsidR="006F1093" w:rsidRDefault="006D1FC2" w:rsidP="00F40D72">
      <w:pPr>
        <w:pStyle w:val="Bullet1"/>
        <w:rPr>
          <w:ins w:id="434" w:author="Takuya Fukuda _ Tokyo Keiki" w:date="2020-10-05T16:13:00Z"/>
        </w:rPr>
      </w:pPr>
      <w:r w:rsidRPr="00B278E3">
        <w:t>Test date</w:t>
      </w:r>
      <w:r w:rsidR="006F1093" w:rsidRPr="00B278E3">
        <w:t>;</w:t>
      </w:r>
    </w:p>
    <w:p w14:paraId="345D6BA6" w14:textId="6F83A21E" w:rsidR="0045448F" w:rsidRPr="00B278E3" w:rsidRDefault="0045448F" w:rsidP="00F40D72">
      <w:pPr>
        <w:pStyle w:val="Bullet1"/>
      </w:pPr>
      <w:ins w:id="435" w:author="Takuya Fukuda _ Tokyo Keiki" w:date="2020-10-05T16:13:00Z">
        <w:r>
          <w:t xml:space="preserve">Test environment (e.g. temperature, humidity, </w:t>
        </w:r>
      </w:ins>
      <w:ins w:id="436" w:author="Takuya Fukuda _ Tokyo Keiki" w:date="2020-10-05T16:14:00Z">
        <w:r>
          <w:t>and air pressure</w:t>
        </w:r>
      </w:ins>
      <w:ins w:id="437" w:author="Takuya Fukuda _ Tokyo Keiki" w:date="2020-10-05T16:13:00Z">
        <w:r>
          <w:t>)</w:t>
        </w:r>
      </w:ins>
      <w:ins w:id="438" w:author="Takuya Fukuda _ Tokyo Keiki" w:date="2020-10-05T21:59:00Z">
        <w:r w:rsidR="00F40D72">
          <w:t>;</w:t>
        </w:r>
      </w:ins>
    </w:p>
    <w:p w14:paraId="357D747F" w14:textId="6C7ED1F1" w:rsidR="006F1093" w:rsidRPr="00B278E3" w:rsidRDefault="006F1093" w:rsidP="00F40D72">
      <w:pPr>
        <w:pStyle w:val="Bullet1"/>
      </w:pPr>
      <w:r w:rsidRPr="00B278E3">
        <w:t>Person(s) who performed/witnessed the test</w:t>
      </w:r>
      <w:r w:rsidR="00332B35" w:rsidRPr="00B278E3">
        <w:t xml:space="preserve"> and </w:t>
      </w:r>
      <w:r w:rsidR="00FA5536" w:rsidRPr="00B278E3">
        <w:t>Signatories</w:t>
      </w:r>
      <w:r w:rsidRPr="00B278E3">
        <w:t>;</w:t>
      </w:r>
    </w:p>
    <w:p w14:paraId="783C2BF1" w14:textId="71B0F6A6" w:rsidR="006D1FC2" w:rsidRPr="00B278E3" w:rsidRDefault="006D1FC2" w:rsidP="00F40D72">
      <w:pPr>
        <w:pStyle w:val="Bullet1"/>
      </w:pPr>
      <w:r w:rsidRPr="00B278E3">
        <w:t>Test ou</w:t>
      </w:r>
      <w:r w:rsidR="006F1093" w:rsidRPr="00B278E3">
        <w:t>tcome (e.g. Pass/fail</w:t>
      </w:r>
      <w:r w:rsidRPr="00B278E3">
        <w:t>)</w:t>
      </w:r>
      <w:ins w:id="439" w:author="tkmts-c" w:date="2020-09-29T14:34:00Z">
        <w:r w:rsidR="00AA4CE6">
          <w:t>;</w:t>
        </w:r>
      </w:ins>
    </w:p>
    <w:p w14:paraId="28EAFA70" w14:textId="3497D613" w:rsidR="006F1093" w:rsidRDefault="00332B35" w:rsidP="00F40D72">
      <w:pPr>
        <w:pStyle w:val="Bullet1"/>
        <w:rPr>
          <w:ins w:id="440" w:author="tkmts-c" w:date="2020-09-29T14:33:00Z"/>
        </w:rPr>
      </w:pPr>
      <w:r w:rsidRPr="00B278E3">
        <w:t>Functional and Performance Test results</w:t>
      </w:r>
      <w:ins w:id="441" w:author="Takuya Fukuda _ Tokyo Keiki" w:date="2020-10-08T11:39:00Z">
        <w:r w:rsidR="004016A4">
          <w:t xml:space="preserve"> </w:t>
        </w:r>
      </w:ins>
      <w:ins w:id="442" w:author="Takuya Fukuda _ Tokyo Keiki" w:date="2020-10-05T20:42:00Z">
        <w:r w:rsidR="00097600">
          <w:t xml:space="preserve">(e.g. measurement result, </w:t>
        </w:r>
      </w:ins>
      <w:ins w:id="443" w:author="Takuya Fukuda _ Tokyo Keiki" w:date="2020-10-05T21:59:00Z">
        <w:r w:rsidR="00F40D72">
          <w:t>log file</w:t>
        </w:r>
      </w:ins>
      <w:ins w:id="444" w:author="Takuya Fukuda _ Tokyo Keiki" w:date="2020-10-05T20:42:00Z">
        <w:r w:rsidR="00097600">
          <w:t>)</w:t>
        </w:r>
      </w:ins>
      <w:r w:rsidRPr="00B278E3">
        <w:t xml:space="preserve"> and c</w:t>
      </w:r>
      <w:r w:rsidR="006D1FC2" w:rsidRPr="00B278E3">
        <w:t>omments (e.g. m</w:t>
      </w:r>
      <w:r w:rsidR="006F1093" w:rsidRPr="00B278E3">
        <w:t>easurements, findings, etc.)</w:t>
      </w:r>
      <w:ins w:id="445" w:author="tkmts-c" w:date="2020-09-29T14:34:00Z">
        <w:r w:rsidR="00AA4CE6">
          <w:t>;</w:t>
        </w:r>
      </w:ins>
    </w:p>
    <w:p w14:paraId="16C711BC" w14:textId="4E09A71E" w:rsidR="00AA4CE6" w:rsidRPr="00B278E3" w:rsidRDefault="00D91856" w:rsidP="00F40D72">
      <w:pPr>
        <w:pStyle w:val="Bullet1"/>
      </w:pPr>
      <w:ins w:id="446" w:author="Takuya Fukuda _ Tokyo Keiki" w:date="2020-10-01T14:15:00Z">
        <w:r>
          <w:rPr>
            <w:lang w:eastAsia="ja-JP"/>
          </w:rPr>
          <w:t xml:space="preserve">Updated </w:t>
        </w:r>
      </w:ins>
      <w:ins w:id="447" w:author="tkmts-c" w:date="2020-09-29T14:34:00Z">
        <w:r w:rsidR="00AA4CE6">
          <w:rPr>
            <w:rFonts w:hint="eastAsia"/>
            <w:lang w:eastAsia="ja-JP"/>
          </w:rPr>
          <w:t>C</w:t>
        </w:r>
        <w:r w:rsidR="00AA4CE6">
          <w:rPr>
            <w:lang w:eastAsia="ja-JP"/>
          </w:rPr>
          <w:t>ompliance matrix to the requirement</w:t>
        </w:r>
      </w:ins>
      <w:ins w:id="448" w:author="Takuya Fukuda _ Tokyo Keiki" w:date="2020-09-29T20:44:00Z">
        <w:r w:rsidR="00C86698">
          <w:rPr>
            <w:lang w:eastAsia="ja-JP"/>
          </w:rPr>
          <w:t xml:space="preserve"> and design</w:t>
        </w:r>
      </w:ins>
      <w:ins w:id="449" w:author="tkmts-c" w:date="2020-09-29T14:34:00Z">
        <w:r w:rsidR="00AA4CE6">
          <w:rPr>
            <w:lang w:eastAsia="ja-JP"/>
          </w:rPr>
          <w:t>;</w:t>
        </w:r>
      </w:ins>
    </w:p>
    <w:p w14:paraId="7D2BE1B5" w14:textId="52D5A638" w:rsidR="001720B3" w:rsidRDefault="001720B3" w:rsidP="00F40D72">
      <w:pPr>
        <w:pStyle w:val="Bullet1"/>
        <w:rPr>
          <w:ins w:id="450" w:author="Takuya Fukuda _ Tokyo Keiki" w:date="2020-10-05T20:57:00Z"/>
        </w:rPr>
      </w:pPr>
      <w:ins w:id="451" w:author="Takuya Fukuda _ Tokyo Keiki" w:date="2020-10-05T20:57:00Z">
        <w:r w:rsidRPr="001720B3">
          <w:t>Documentation (e.g.</w:t>
        </w:r>
      </w:ins>
      <w:ins w:id="452" w:author="Takuya Fukuda _ Tokyo Keiki" w:date="2020-10-05T20:58:00Z">
        <w:r>
          <w:t xml:space="preserve"> Manuals, </w:t>
        </w:r>
      </w:ins>
      <w:ins w:id="453" w:author="Takuya Fukuda _ Tokyo Keiki" w:date="2020-10-05T20:57:00Z">
        <w:r w:rsidRPr="001720B3">
          <w:t>Quality assurance document, copy of certifications)</w:t>
        </w:r>
      </w:ins>
      <w:ins w:id="454" w:author="Takuya Fukuda _ Tokyo Keiki" w:date="2020-10-05T21:59:00Z">
        <w:r w:rsidR="00F40D72">
          <w:t>;</w:t>
        </w:r>
      </w:ins>
    </w:p>
    <w:p w14:paraId="162ED2D3" w14:textId="6EAD2E13" w:rsidR="00413408" w:rsidRPr="00B278E3" w:rsidRDefault="00413408" w:rsidP="00F40D72">
      <w:pPr>
        <w:pStyle w:val="Bullet1"/>
      </w:pPr>
      <w:r w:rsidRPr="00B278E3">
        <w:t>References to project name;</w:t>
      </w:r>
      <w:ins w:id="455" w:author="tkmts-c" w:date="2020-09-29T14:34:00Z">
        <w:del w:id="456" w:author="Takuya Fukuda _ Tokyo Keiki" w:date="2020-10-01T14:16:00Z">
          <w:r w:rsidR="00AA4CE6" w:rsidDel="00D91856">
            <w:delText xml:space="preserve"> and</w:delText>
          </w:r>
        </w:del>
      </w:ins>
    </w:p>
    <w:p w14:paraId="1D5A990F" w14:textId="755488F6" w:rsidR="00413408" w:rsidRDefault="00413408" w:rsidP="00F40D72">
      <w:pPr>
        <w:pStyle w:val="Bullet1"/>
        <w:rPr>
          <w:ins w:id="457" w:author="Takuya Fukuda _ Tokyo Keiki" w:date="2020-10-01T14:16:00Z"/>
        </w:rPr>
      </w:pPr>
      <w:r w:rsidRPr="00B278E3">
        <w:lastRenderedPageBreak/>
        <w:t>List of instruments and their calibration status;</w:t>
      </w:r>
      <w:ins w:id="458" w:author="Takuya Fukuda _ Tokyo Keiki" w:date="2020-10-01T14:17:00Z">
        <w:r w:rsidR="00D91856">
          <w:t xml:space="preserve"> and</w:t>
        </w:r>
      </w:ins>
    </w:p>
    <w:p w14:paraId="0161283E" w14:textId="5BD453A3" w:rsidR="00D91856" w:rsidRPr="00B278E3" w:rsidRDefault="00F40D72" w:rsidP="00F40D72">
      <w:pPr>
        <w:pStyle w:val="Bullet1"/>
      </w:pPr>
      <w:ins w:id="459" w:author="Takuya Fukuda _ Tokyo Keiki" w:date="2020-10-05T22:00:00Z">
        <w:r>
          <w:t>Report of d</w:t>
        </w:r>
      </w:ins>
      <w:ins w:id="460" w:author="Takuya Fukuda _ Tokyo Keiki" w:date="2020-10-01T14:17:00Z">
        <w:r w:rsidR="00D91856">
          <w:t>iscrepancies</w:t>
        </w:r>
      </w:ins>
      <w:ins w:id="461" w:author="Takuya Fukuda _ Tokyo Keiki" w:date="2020-10-01T14:16:00Z">
        <w:r>
          <w:t xml:space="preserve"> </w:t>
        </w:r>
      </w:ins>
      <w:ins w:id="462" w:author="Takuya Fukuda _ Tokyo Keiki" w:date="2020-10-01T14:17:00Z">
        <w:r w:rsidR="00D91856">
          <w:t>(if applicable).</w:t>
        </w:r>
      </w:ins>
    </w:p>
    <w:p w14:paraId="4F565C74" w14:textId="05B2B89A" w:rsidR="00FC3B3C" w:rsidRPr="00B278E3" w:rsidRDefault="005B24BC" w:rsidP="00C96325">
      <w:pPr>
        <w:pStyle w:val="BodyText"/>
      </w:pPr>
      <w:commentRangeStart w:id="463"/>
      <w:commentRangeStart w:id="464"/>
      <w:r w:rsidRPr="00B278E3">
        <w:t>In case of discrepancies, corrective actions should be agreed upon</w:t>
      </w:r>
      <w:ins w:id="465" w:author="Takuya Fukuda _ Tokyo Keiki" w:date="2020-10-05T22:01:00Z">
        <w:r w:rsidR="00F40D72">
          <w:t xml:space="preserve"> </w:t>
        </w:r>
      </w:ins>
      <w:ins w:id="466" w:author="Takuya Fukuda _ Tokyo Keiki" w:date="2020-10-05T22:02:00Z">
        <w:r w:rsidR="00F40D72">
          <w:t xml:space="preserve">at </w:t>
        </w:r>
      </w:ins>
      <w:ins w:id="467" w:author="Takuya Fukuda _ Tokyo Keiki" w:date="2020-10-05T22:01:00Z">
        <w:r w:rsidR="00F40D72">
          <w:t xml:space="preserve">later stage </w:t>
        </w:r>
      </w:ins>
      <w:ins w:id="468" w:author="Takuya Fukuda _ Tokyo Keiki" w:date="2020-10-05T22:02:00Z">
        <w:r w:rsidR="00F40D72">
          <w:t>of the executed test</w:t>
        </w:r>
      </w:ins>
      <w:r w:rsidRPr="00B278E3">
        <w:t xml:space="preserve">. </w:t>
      </w:r>
      <w:commentRangeEnd w:id="463"/>
      <w:r>
        <w:rPr>
          <w:rStyle w:val="CommentReference"/>
        </w:rPr>
        <w:commentReference w:id="463"/>
      </w:r>
      <w:commentRangeEnd w:id="464"/>
      <w:r>
        <w:rPr>
          <w:rStyle w:val="CommentReference"/>
        </w:rPr>
        <w:commentReference w:id="464"/>
      </w:r>
    </w:p>
    <w:p w14:paraId="59966D68" w14:textId="7E75B002" w:rsidR="006F1093" w:rsidRDefault="006F1093" w:rsidP="006F1093">
      <w:pPr>
        <w:pStyle w:val="BodyText"/>
        <w:rPr>
          <w:ins w:id="469" w:author="Takuya Fukuda _ Tokyo Keiki" w:date="2020-10-01T15:42:00Z"/>
        </w:rPr>
      </w:pPr>
    </w:p>
    <w:p w14:paraId="557CCFAD" w14:textId="0F8E8AB7" w:rsidR="00EF2B0F" w:rsidDel="0045448F" w:rsidRDefault="00EF2B0F" w:rsidP="00796CB0">
      <w:pPr>
        <w:pStyle w:val="BodyText"/>
        <w:rPr>
          <w:del w:id="470" w:author="Takuya Fukuda _ Tokyo Keiki" w:date="2020-10-01T15:50:00Z"/>
        </w:rPr>
      </w:pPr>
    </w:p>
    <w:p w14:paraId="6A6C4ACC" w14:textId="77777777" w:rsidR="0045448F" w:rsidRPr="00EF2B0F" w:rsidRDefault="0045448F" w:rsidP="00796CB0">
      <w:pPr>
        <w:pStyle w:val="BodyText"/>
        <w:rPr>
          <w:ins w:id="471" w:author="Takuya Fukuda _ Tokyo Keiki" w:date="2020-10-05T16:15:00Z"/>
        </w:rPr>
      </w:pPr>
    </w:p>
    <w:p w14:paraId="3EFE4FB2" w14:textId="1E3EED60" w:rsidR="00BB188F" w:rsidRDefault="00BB188F" w:rsidP="00BB188F">
      <w:pPr>
        <w:pStyle w:val="Heading1"/>
      </w:pPr>
      <w:bookmarkStart w:id="472" w:name="_Toc52523759"/>
      <w:commentRangeStart w:id="473"/>
      <w:r>
        <w:lastRenderedPageBreak/>
        <w:t>Test execution</w:t>
      </w:r>
      <w:bookmarkEnd w:id="472"/>
      <w:r w:rsidR="005E6AA2">
        <w:t xml:space="preserve"> / </w:t>
      </w:r>
      <w:r w:rsidR="005E6AA2" w:rsidRPr="005E6AA2">
        <w:t xml:space="preserve">Acceptance </w:t>
      </w:r>
      <w:commentRangeStart w:id="474"/>
      <w:r w:rsidR="005E6AA2" w:rsidRPr="005E6AA2">
        <w:t>steps</w:t>
      </w:r>
      <w:commentRangeEnd w:id="473"/>
      <w:r w:rsidR="00EE584B">
        <w:rPr>
          <w:rStyle w:val="CommentReference"/>
          <w:rFonts w:asciiTheme="minorHAnsi" w:eastAsia="MS Mincho" w:hAnsiTheme="minorHAnsi" w:cstheme="minorBidi"/>
          <w:b w:val="0"/>
          <w:bCs w:val="0"/>
          <w:caps w:val="0"/>
          <w:color w:val="auto"/>
        </w:rPr>
        <w:commentReference w:id="473"/>
      </w:r>
      <w:commentRangeEnd w:id="474"/>
      <w:r w:rsidR="00767A81">
        <w:rPr>
          <w:rStyle w:val="CommentReference"/>
          <w:rFonts w:asciiTheme="minorHAnsi" w:eastAsia="MS Mincho" w:hAnsiTheme="minorHAnsi" w:cstheme="minorBidi"/>
          <w:b w:val="0"/>
          <w:bCs w:val="0"/>
          <w:caps w:val="0"/>
          <w:color w:val="auto"/>
        </w:rPr>
        <w:commentReference w:id="474"/>
      </w:r>
    </w:p>
    <w:p w14:paraId="4A95B5D0" w14:textId="19B48FD3" w:rsidR="00186270" w:rsidRPr="0077255B" w:rsidRDefault="00186270" w:rsidP="007A5921">
      <w:pPr>
        <w:pStyle w:val="Heading2"/>
      </w:pPr>
      <w:bookmarkStart w:id="475" w:name="_Toc52523760"/>
      <w:r w:rsidRPr="0077255B">
        <w:t>Design Review</w:t>
      </w:r>
      <w:bookmarkEnd w:id="475"/>
    </w:p>
    <w:p w14:paraId="7A7660EC" w14:textId="3F543D25" w:rsidR="00EE5F87" w:rsidRDefault="00EE5F87" w:rsidP="00D24040">
      <w:pPr>
        <w:pStyle w:val="Heading3"/>
        <w:rPr>
          <w:ins w:id="476" w:author="Takuya Fukuda _ Tokyo Keiki" w:date="2020-10-02T11:09:00Z"/>
        </w:rPr>
      </w:pPr>
      <w:ins w:id="477" w:author="Takuya Fukuda _ Tokyo Keiki" w:date="2020-10-02T11:09:00Z">
        <w:r>
          <w:t>Introduction</w:t>
        </w:r>
      </w:ins>
    </w:p>
    <w:p w14:paraId="783D556B" w14:textId="5B38FEA6" w:rsidR="00DD5885" w:rsidRDefault="00DC57A4" w:rsidP="0006749C">
      <w:pPr>
        <w:pStyle w:val="BodyText"/>
        <w:jc w:val="both"/>
        <w:rPr>
          <w:ins w:id="478" w:author="tkmts-c" w:date="2020-09-29T13:59:00Z"/>
        </w:rPr>
      </w:pPr>
      <w:r w:rsidRPr="00B278E3">
        <w:t xml:space="preserve">Depending on the VTS system complexity, </w:t>
      </w:r>
      <w:r w:rsidR="00153C57" w:rsidRPr="00B278E3">
        <w:t xml:space="preserve">design </w:t>
      </w:r>
      <w:commentRangeStart w:id="479"/>
      <w:commentRangeStart w:id="480"/>
      <w:r w:rsidR="00153C57" w:rsidRPr="00B278E3">
        <w:t>review(s) can be included in the acceptance process</w:t>
      </w:r>
      <w:commentRangeEnd w:id="479"/>
      <w:r w:rsidR="00E77871">
        <w:rPr>
          <w:rStyle w:val="CommentReference"/>
        </w:rPr>
        <w:commentReference w:id="479"/>
      </w:r>
      <w:commentRangeEnd w:id="480"/>
      <w:r w:rsidR="00DD5885">
        <w:rPr>
          <w:rStyle w:val="CommentReference"/>
        </w:rPr>
        <w:commentReference w:id="480"/>
      </w:r>
      <w:r w:rsidR="00153C57" w:rsidRPr="00B278E3">
        <w:t xml:space="preserve">. </w:t>
      </w:r>
      <w:r w:rsidR="00643C5F" w:rsidRPr="00B278E3">
        <w:t xml:space="preserve">Early involvement of relevant stakeholders in the process of </w:t>
      </w:r>
      <w:r w:rsidR="00643C5F" w:rsidRPr="00B278E3">
        <w:rPr>
          <w:highlight w:val="yellow"/>
        </w:rPr>
        <w:t>the system architecture</w:t>
      </w:r>
      <w:ins w:id="481" w:author="Takuya Fukuda _ Tokyo Keiki" w:date="2020-09-29T20:59:00Z">
        <w:r w:rsidR="00F0313D">
          <w:rPr>
            <w:highlight w:val="yellow"/>
          </w:rPr>
          <w:t>/design?</w:t>
        </w:r>
      </w:ins>
      <w:r w:rsidR="00643C5F" w:rsidRPr="00B278E3">
        <w:rPr>
          <w:highlight w:val="yellow"/>
        </w:rPr>
        <w:t xml:space="preserve"> </w:t>
      </w:r>
      <w:r w:rsidR="00186270" w:rsidRPr="00B278E3">
        <w:rPr>
          <w:highlight w:val="yellow"/>
        </w:rPr>
        <w:t>development</w:t>
      </w:r>
      <w:ins w:id="482" w:author="tkmts-c" w:date="2020-09-29T13:59:00Z">
        <w:r w:rsidR="00DD5885">
          <w:t>:</w:t>
        </w:r>
      </w:ins>
    </w:p>
    <w:p w14:paraId="4E576EB9" w14:textId="6F479C7F" w:rsidR="00DD5885" w:rsidDel="00C83F85" w:rsidRDefault="00186270" w:rsidP="00DD5885">
      <w:pPr>
        <w:pStyle w:val="Bullet2"/>
        <w:rPr>
          <w:ins w:id="483" w:author="tkmts-c" w:date="2020-09-29T13:59:00Z"/>
          <w:del w:id="484" w:author="Takuya Fukuda _ Tokyo Keiki" w:date="2020-10-05T16:45:00Z"/>
        </w:rPr>
      </w:pPr>
      <w:del w:id="485" w:author="Takuya Fukuda _ Tokyo Keiki" w:date="2020-10-05T16:29:00Z">
        <w:r w:rsidRPr="00B278E3" w:rsidDel="00C77ADC">
          <w:delText xml:space="preserve"> a</w:delText>
        </w:r>
      </w:del>
      <w:del w:id="486" w:author="Takuya Fukuda _ Tokyo Keiki" w:date="2020-10-05T16:45:00Z">
        <w:r w:rsidRPr="00B278E3" w:rsidDel="00C83F85">
          <w:delText>dds value</w:delText>
        </w:r>
      </w:del>
      <w:ins w:id="487" w:author="tkmts-c" w:date="2020-09-29T13:59:00Z">
        <w:del w:id="488" w:author="Takuya Fukuda _ Tokyo Keiki" w:date="2020-10-05T16:45:00Z">
          <w:r w:rsidR="00DD5885" w:rsidDel="00C83F85">
            <w:delText>;</w:delText>
          </w:r>
        </w:del>
      </w:ins>
      <w:del w:id="489" w:author="Takuya Fukuda _ Tokyo Keiki" w:date="2020-10-05T16:45:00Z">
        <w:r w:rsidR="00643C5F" w:rsidRPr="00B278E3" w:rsidDel="00C83F85">
          <w:delText xml:space="preserve">, </w:delText>
        </w:r>
      </w:del>
    </w:p>
    <w:p w14:paraId="26D7F5FC" w14:textId="4686F748" w:rsidR="00C83F85" w:rsidRDefault="00643C5F" w:rsidP="00DD5885">
      <w:pPr>
        <w:pStyle w:val="Bullet2"/>
        <w:rPr>
          <w:ins w:id="490" w:author="Takuya Fukuda _ Tokyo Keiki" w:date="2020-10-05T17:21:00Z"/>
        </w:rPr>
      </w:pPr>
      <w:del w:id="491" w:author="Takuya Fukuda _ Tokyo Keiki" w:date="2020-10-05T16:29:00Z">
        <w:r w:rsidRPr="00B278E3" w:rsidDel="00C77ADC">
          <w:delText>r</w:delText>
        </w:r>
      </w:del>
      <w:ins w:id="492" w:author="Takuya Fukuda _ Tokyo Keiki" w:date="2020-10-05T16:29:00Z">
        <w:r w:rsidR="00C77ADC">
          <w:t>R</w:t>
        </w:r>
      </w:ins>
      <w:r w:rsidRPr="00B278E3">
        <w:t>educes risk</w:t>
      </w:r>
      <w:ins w:id="493" w:author="Takuya Fukuda _ Tokyo Keiki" w:date="2020-10-05T16:24:00Z">
        <w:r w:rsidR="008C4983">
          <w:t xml:space="preserve"> of </w:t>
        </w:r>
      </w:ins>
      <w:ins w:id="494" w:author="Takuya Fukuda _ Tokyo Keiki" w:date="2020-10-05T16:25:00Z">
        <w:r w:rsidR="008C4983">
          <w:t>misunderstandings</w:t>
        </w:r>
      </w:ins>
      <w:ins w:id="495" w:author="Takuya Fukuda _ Tokyo Keiki" w:date="2020-10-05T16:24:00Z">
        <w:r w:rsidR="008C4983">
          <w:t xml:space="preserve"> </w:t>
        </w:r>
      </w:ins>
      <w:ins w:id="496" w:author="Takuya Fukuda _ Tokyo Keiki" w:date="2020-10-05T16:25:00Z">
        <w:r w:rsidR="008C4983">
          <w:t>of the requirement</w:t>
        </w:r>
      </w:ins>
      <w:ins w:id="497" w:author="tkmts-c" w:date="2020-09-29T13:59:00Z">
        <w:r w:rsidR="00DD5885">
          <w:t>;</w:t>
        </w:r>
      </w:ins>
    </w:p>
    <w:p w14:paraId="42C95B2D" w14:textId="2C25981C" w:rsidR="00290960" w:rsidRDefault="00290960" w:rsidP="00DD5885">
      <w:pPr>
        <w:pStyle w:val="Bullet2"/>
        <w:rPr>
          <w:ins w:id="498" w:author="Takuya Fukuda _ Tokyo Keiki" w:date="2020-10-05T16:43:00Z"/>
        </w:rPr>
      </w:pPr>
      <w:ins w:id="499" w:author="Takuya Fukuda _ Tokyo Keiki" w:date="2020-10-05T17:22:00Z">
        <w:r>
          <w:t>A</w:t>
        </w:r>
      </w:ins>
      <w:ins w:id="500" w:author="Takuya Fukuda _ Tokyo Keiki" w:date="2020-10-05T17:21:00Z">
        <w:r>
          <w:t>ware</w:t>
        </w:r>
      </w:ins>
      <w:ins w:id="501" w:author="Takuya Fukuda _ Tokyo Keiki" w:date="2020-10-05T17:22:00Z">
        <w:r>
          <w:t xml:space="preserve"> possible risks (e.g. first-time development risk, delay of delivery </w:t>
        </w:r>
      </w:ins>
      <w:ins w:id="502" w:author="Takuya Fukuda _ Tokyo Keiki" w:date="2020-10-05T17:23:00Z">
        <w:r>
          <w:t>or etc.</w:t>
        </w:r>
      </w:ins>
      <w:ins w:id="503" w:author="Takuya Fukuda _ Tokyo Keiki" w:date="2020-10-05T17:22:00Z">
        <w:r>
          <w:t>)</w:t>
        </w:r>
      </w:ins>
      <w:ins w:id="504" w:author="Takuya Fukuda _ Tokyo Keiki" w:date="2020-10-05T17:21:00Z">
        <w:r>
          <w:t xml:space="preserve"> </w:t>
        </w:r>
      </w:ins>
    </w:p>
    <w:p w14:paraId="13D6C72A" w14:textId="1E0DAC37" w:rsidR="00DD5885" w:rsidRDefault="00C83F85" w:rsidP="00DD5885">
      <w:pPr>
        <w:pStyle w:val="Bullet2"/>
        <w:rPr>
          <w:ins w:id="505" w:author="tkmts-c" w:date="2020-09-29T13:59:00Z"/>
        </w:rPr>
      </w:pPr>
      <w:ins w:id="506" w:author="Takuya Fukuda _ Tokyo Keiki" w:date="2020-10-05T16:44:00Z">
        <w:r>
          <w:t>Developing</w:t>
        </w:r>
      </w:ins>
      <w:ins w:id="507" w:author="Takuya Fukuda _ Tokyo Keiki" w:date="2020-10-05T16:43:00Z">
        <w:r>
          <w:t xml:space="preserve"> mutual </w:t>
        </w:r>
      </w:ins>
      <w:ins w:id="508" w:author="Takuya Fukuda _ Tokyo Keiki" w:date="2020-10-05T16:44:00Z">
        <w:r>
          <w:t>understandings of design architecture;</w:t>
        </w:r>
      </w:ins>
      <w:del w:id="509" w:author="tkmts-c" w:date="2020-09-29T13:59:00Z">
        <w:r w:rsidR="00186270" w:rsidRPr="00B278E3" w:rsidDel="00DD5885">
          <w:delText xml:space="preserve"> </w:delText>
        </w:r>
      </w:del>
    </w:p>
    <w:p w14:paraId="20D4B95C" w14:textId="347EBA7A" w:rsidR="00DD5885" w:rsidRDefault="00B31112" w:rsidP="00DD5885">
      <w:pPr>
        <w:pStyle w:val="Bullet2"/>
        <w:rPr>
          <w:ins w:id="510" w:author="tkmts-c" w:date="2020-09-29T14:00:00Z"/>
        </w:rPr>
      </w:pPr>
      <w:ins w:id="511" w:author="Takuya Fukuda _ Tokyo Keiki" w:date="2020-10-09T13:30:00Z">
        <w:r w:rsidRPr="00B31112">
          <w:t xml:space="preserve">Assure compliance </w:t>
        </w:r>
      </w:ins>
      <w:ins w:id="512" w:author="Takuya Fukuda _ Tokyo Keiki" w:date="2020-10-05T16:27:00Z">
        <w:r w:rsidR="008C4983">
          <w:t xml:space="preserve">of </w:t>
        </w:r>
      </w:ins>
      <w:ins w:id="513" w:author="Takuya Fukuda _ Tokyo Keiki" w:date="2020-10-05T16:28:00Z">
        <w:r w:rsidR="00C77ADC">
          <w:t xml:space="preserve">the </w:t>
        </w:r>
      </w:ins>
      <w:ins w:id="514" w:author="Takuya Fukuda _ Tokyo Keiki" w:date="2020-10-05T16:27:00Z">
        <w:r w:rsidR="008C4983">
          <w:t xml:space="preserve">future VTS System </w:t>
        </w:r>
      </w:ins>
      <w:ins w:id="515" w:author="tkmts-c" w:date="2020-09-29T14:00:00Z">
        <w:r w:rsidR="00DD5885">
          <w:t xml:space="preserve">to requirement; </w:t>
        </w:r>
      </w:ins>
      <w:r w:rsidR="00186270" w:rsidRPr="00B278E3">
        <w:t xml:space="preserve">and </w:t>
      </w:r>
    </w:p>
    <w:p w14:paraId="1FAC276B" w14:textId="4255ABB4" w:rsidR="00186270" w:rsidRPr="00B278E3" w:rsidRDefault="00C77ADC" w:rsidP="00B31112">
      <w:pPr>
        <w:pStyle w:val="Bullet2"/>
      </w:pPr>
      <w:r>
        <w:t>E</w:t>
      </w:r>
      <w:r w:rsidR="00186270" w:rsidRPr="00B278E3">
        <w:t>nsures awareness of design</w:t>
      </w:r>
      <w:r w:rsidR="00CD5B3E" w:rsidRPr="00B278E3">
        <w:t xml:space="preserve">, </w:t>
      </w:r>
      <w:r w:rsidR="00186270" w:rsidRPr="00B278E3">
        <w:t xml:space="preserve">performance </w:t>
      </w:r>
      <w:r w:rsidR="00CD5B3E" w:rsidRPr="00B278E3">
        <w:t xml:space="preserve">and </w:t>
      </w:r>
      <w:r w:rsidR="0039054F" w:rsidRPr="00B278E3">
        <w:t xml:space="preserve">legal </w:t>
      </w:r>
      <w:r w:rsidR="00186270" w:rsidRPr="00B278E3">
        <w:t>issues.</w:t>
      </w:r>
    </w:p>
    <w:p w14:paraId="3C4111DC" w14:textId="1218AC04" w:rsidR="002649B2" w:rsidRDefault="008024FC" w:rsidP="0006749C">
      <w:pPr>
        <w:pStyle w:val="BodyText"/>
        <w:jc w:val="both"/>
        <w:rPr>
          <w:ins w:id="516" w:author="Takuya Fukuda _ Tokyo Keiki" w:date="2020-10-02T11:10:00Z"/>
        </w:rPr>
      </w:pPr>
      <w:r>
        <w:t xml:space="preserve"> </w:t>
      </w:r>
      <w:commentRangeStart w:id="517"/>
      <w:r>
        <w:t xml:space="preserve"> </w:t>
      </w:r>
      <w:commentRangeEnd w:id="517"/>
      <w:r>
        <w:rPr>
          <w:rStyle w:val="CommentReference"/>
        </w:rPr>
        <w:commentReference w:id="517"/>
      </w:r>
    </w:p>
    <w:p w14:paraId="0886B30D" w14:textId="25C86E9A" w:rsidR="00EE5F87" w:rsidRDefault="00F11011" w:rsidP="00D24040">
      <w:pPr>
        <w:pStyle w:val="Heading3"/>
        <w:rPr>
          <w:ins w:id="518" w:author="Takuya Fukuda _ Tokyo Keiki" w:date="2020-10-02T11:10:00Z"/>
        </w:rPr>
      </w:pPr>
      <w:ins w:id="519" w:author="Takuya Fukuda _ Tokyo Keiki" w:date="2020-10-02T11:11:00Z">
        <w:r>
          <w:t>Test readiness</w:t>
        </w:r>
      </w:ins>
    </w:p>
    <w:p w14:paraId="6AC565E5" w14:textId="77FB795C" w:rsidR="00C77ADC" w:rsidRPr="00B278E3" w:rsidRDefault="00C77ADC" w:rsidP="00C77ADC">
      <w:pPr>
        <w:pStyle w:val="BodyText"/>
        <w:rPr>
          <w:ins w:id="520" w:author="Takuya Fukuda _ Tokyo Keiki" w:date="2020-10-05T16:35:00Z"/>
        </w:rPr>
      </w:pPr>
      <w:ins w:id="521" w:author="Takuya Fukuda _ Tokyo Keiki" w:date="2020-10-05T16:35:00Z">
        <w:r w:rsidRPr="00B278E3">
          <w:t xml:space="preserve">Prior to </w:t>
        </w:r>
      </w:ins>
      <w:ins w:id="522" w:author="Takuya Fukuda _ Tokyo Keiki" w:date="2020-10-08T13:24:00Z">
        <w:r w:rsidR="00DD358B">
          <w:t>Design Review,</w:t>
        </w:r>
      </w:ins>
      <w:ins w:id="523" w:author="Takuya Fukuda _ Tokyo Keiki" w:date="2020-10-05T16:35:00Z">
        <w:r w:rsidRPr="00B278E3">
          <w:t xml:space="preserve"> the following should be </w:t>
        </w:r>
      </w:ins>
      <w:ins w:id="524" w:author="Takuya Fukuda _ Tokyo Keiki" w:date="2020-10-08T14:17:00Z">
        <w:r w:rsidR="00672AE9">
          <w:t>considered</w:t>
        </w:r>
      </w:ins>
      <w:ins w:id="525" w:author="Takuya Fukuda _ Tokyo Keiki" w:date="2020-10-05T16:35:00Z">
        <w:r w:rsidRPr="00B278E3">
          <w:t xml:space="preserve">: </w:t>
        </w:r>
      </w:ins>
    </w:p>
    <w:p w14:paraId="291414C8" w14:textId="6018E8E9" w:rsidR="00290960" w:rsidRDefault="00672AE9" w:rsidP="00290960">
      <w:pPr>
        <w:pStyle w:val="Bullet1"/>
        <w:rPr>
          <w:ins w:id="526" w:author="Takuya Fukuda _ Tokyo Keiki" w:date="2020-10-05T17:21:00Z"/>
        </w:rPr>
      </w:pPr>
      <w:ins w:id="527" w:author="Takuya Fukuda _ Tokyo Keiki" w:date="2020-10-08T14:18:00Z">
        <w:r>
          <w:t>Completion of d</w:t>
        </w:r>
      </w:ins>
      <w:ins w:id="528" w:author="Takuya Fukuda _ Tokyo Keiki" w:date="2020-10-05T17:21:00Z">
        <w:r w:rsidR="00290960">
          <w:t xml:space="preserve">esign </w:t>
        </w:r>
      </w:ins>
      <w:ins w:id="529" w:author="Takuya Fukuda _ Tokyo Keiki" w:date="2020-10-08T14:18:00Z">
        <w:r>
          <w:t xml:space="preserve">documentations </w:t>
        </w:r>
      </w:ins>
      <w:ins w:id="530" w:author="Takuya Fukuda _ Tokyo Keiki" w:date="2020-10-05T17:21:00Z">
        <w:r w:rsidR="00290960">
          <w:t>by Supplier</w:t>
        </w:r>
      </w:ins>
      <w:ins w:id="531" w:author="Takuya Fukuda _ Tokyo Keiki" w:date="2020-10-08T13:23:00Z">
        <w:r w:rsidR="00DD358B">
          <w:t>;</w:t>
        </w:r>
      </w:ins>
    </w:p>
    <w:p w14:paraId="46E2B6D7" w14:textId="30CE7A58" w:rsidR="00290960" w:rsidRDefault="00672AE9" w:rsidP="00D24040">
      <w:pPr>
        <w:pStyle w:val="Bullet1"/>
        <w:rPr>
          <w:ins w:id="532" w:author="Takuya Fukuda _ Tokyo Keiki" w:date="2020-10-02T11:12:00Z"/>
        </w:rPr>
      </w:pPr>
      <w:ins w:id="533" w:author="Takuya Fukuda _ Tokyo Keiki" w:date="2020-10-08T14:18:00Z">
        <w:r>
          <w:t>Completion of a</w:t>
        </w:r>
      </w:ins>
      <w:ins w:id="534" w:author="Takuya Fukuda _ Tokyo Keiki" w:date="2020-10-08T13:25:00Z">
        <w:r w:rsidR="00DD358B">
          <w:t>dditional</w:t>
        </w:r>
      </w:ins>
      <w:ins w:id="535" w:author="Takuya Fukuda _ Tokyo Keiki" w:date="2020-10-05T17:19:00Z">
        <w:r w:rsidR="00290960">
          <w:t xml:space="preserve"> </w:t>
        </w:r>
      </w:ins>
      <w:ins w:id="536" w:author="Takuya Fukuda _ Tokyo Keiki" w:date="2020-10-05T17:20:00Z">
        <w:r w:rsidR="00290960">
          <w:t xml:space="preserve">risk </w:t>
        </w:r>
      </w:ins>
      <w:ins w:id="537" w:author="Takuya Fukuda _ Tokyo Keiki" w:date="2020-10-05T17:21:00Z">
        <w:r w:rsidR="00290960">
          <w:t xml:space="preserve">assessment </w:t>
        </w:r>
      </w:ins>
      <w:ins w:id="538" w:author="Takuya Fukuda _ Tokyo Keiki" w:date="2020-10-08T13:22:00Z">
        <w:r w:rsidR="00DD358B">
          <w:t xml:space="preserve">by Supplier </w:t>
        </w:r>
      </w:ins>
      <w:ins w:id="539" w:author="Takuya Fukuda _ Tokyo Keiki" w:date="2020-10-05T17:20:00Z">
        <w:r w:rsidR="00290960">
          <w:t xml:space="preserve">(e.g. </w:t>
        </w:r>
      </w:ins>
      <w:ins w:id="540" w:author="Takuya Fukuda _ Tokyo Keiki" w:date="2020-10-05T17:19:00Z">
        <w:r w:rsidR="00290960" w:rsidRPr="00290960">
          <w:t>interference</w:t>
        </w:r>
      </w:ins>
      <w:ins w:id="541" w:author="Takuya Fukuda _ Tokyo Keiki" w:date="2020-10-05T17:20:00Z">
        <w:r w:rsidR="00290960">
          <w:t xml:space="preserve"> </w:t>
        </w:r>
      </w:ins>
      <w:ins w:id="542" w:author="Takuya Fukuda _ Tokyo Keiki" w:date="2020-10-08T12:18:00Z">
        <w:r w:rsidR="00CF7AD1">
          <w:t xml:space="preserve">or unwanted reflection </w:t>
        </w:r>
      </w:ins>
      <w:ins w:id="543" w:author="Takuya Fukuda _ Tokyo Keiki" w:date="2020-10-05T17:20:00Z">
        <w:r w:rsidR="00290960">
          <w:t xml:space="preserve">of radio </w:t>
        </w:r>
      </w:ins>
      <w:ins w:id="544" w:author="Takuya Fukuda _ Tokyo Keiki" w:date="2020-10-05T17:21:00Z">
        <w:r w:rsidR="00290960">
          <w:t>transmitting</w:t>
        </w:r>
      </w:ins>
      <w:ins w:id="545" w:author="Takuya Fukuda _ Tokyo Keiki" w:date="2020-10-05T17:20:00Z">
        <w:r w:rsidR="00290960">
          <w:t xml:space="preserve"> system</w:t>
        </w:r>
      </w:ins>
      <w:ins w:id="546" w:author="Takuya Fukuda _ Tokyo Keiki" w:date="2020-10-05T17:21:00Z">
        <w:r w:rsidR="00290960">
          <w:t>)</w:t>
        </w:r>
      </w:ins>
      <w:ins w:id="547" w:author="Takuya Fukuda _ Tokyo Keiki" w:date="2020-10-08T13:23:00Z">
        <w:r w:rsidR="00DD358B">
          <w:t>; and</w:t>
        </w:r>
      </w:ins>
    </w:p>
    <w:p w14:paraId="3AA518E1" w14:textId="74A55133" w:rsidR="00CF7AD1" w:rsidRDefault="00CF7AD1" w:rsidP="00CF7AD1">
      <w:pPr>
        <w:pStyle w:val="Bullet1"/>
        <w:rPr>
          <w:ins w:id="548" w:author="Takuya Fukuda _ Tokyo Keiki" w:date="2020-10-08T12:19:00Z"/>
        </w:rPr>
      </w:pPr>
      <w:ins w:id="549" w:author="Takuya Fukuda _ Tokyo Keiki" w:date="2020-10-08T12:19:00Z">
        <w:r>
          <w:t>Site Survey (if applicable): (</w:t>
        </w:r>
        <w:r w:rsidRPr="000200CF">
          <w:t xml:space="preserve">e.g. a </w:t>
        </w:r>
      </w:ins>
      <w:ins w:id="550" w:author="Takuya Fukuda _ Tokyo Keiki" w:date="2020-10-08T13:26:00Z">
        <w:r w:rsidR="00DD358B">
          <w:t xml:space="preserve">new </w:t>
        </w:r>
      </w:ins>
      <w:ins w:id="551" w:author="Takuya Fukuda _ Tokyo Keiki" w:date="2020-10-08T12:19:00Z">
        <w:r w:rsidRPr="000200CF">
          <w:t>radar</w:t>
        </w:r>
        <w:r>
          <w:t xml:space="preserve"> </w:t>
        </w:r>
      </w:ins>
      <w:ins w:id="552" w:author="Takuya Fukuda _ Tokyo Keiki" w:date="2020-10-08T13:26:00Z">
        <w:r w:rsidR="00DD358B">
          <w:t xml:space="preserve">implementation may require </w:t>
        </w:r>
      </w:ins>
      <w:ins w:id="553" w:author="Takuya Fukuda _ Tokyo Keiki" w:date="2020-10-08T12:19:00Z">
        <w:r w:rsidRPr="000200CF">
          <w:t xml:space="preserve">a site-survey in order to </w:t>
        </w:r>
      </w:ins>
      <w:ins w:id="554" w:author="Takuya Fukuda _ Tokyo Keiki" w:date="2020-10-08T13:26:00Z">
        <w:r w:rsidR="00DD358B">
          <w:t>test</w:t>
        </w:r>
      </w:ins>
      <w:ins w:id="555" w:author="Takuya Fukuda _ Tokyo Keiki" w:date="2020-10-08T12:19:00Z">
        <w:r w:rsidRPr="000200CF">
          <w:t xml:space="preserve"> </w:t>
        </w:r>
      </w:ins>
      <w:ins w:id="556" w:author="Takuya Fukuda _ Tokyo Keiki" w:date="2020-10-08T13:27:00Z">
        <w:r w:rsidR="00DD358B">
          <w:t xml:space="preserve">that </w:t>
        </w:r>
      </w:ins>
      <w:ins w:id="557" w:author="Takuya Fukuda _ Tokyo Keiki" w:date="2020-10-08T12:19:00Z">
        <w:r w:rsidRPr="000200CF">
          <w:t xml:space="preserve">the </w:t>
        </w:r>
      </w:ins>
      <w:ins w:id="558" w:author="Takuya Fukuda _ Tokyo Keiki" w:date="2020-10-08T13:27:00Z">
        <w:r w:rsidR="00DD358B">
          <w:t>planned</w:t>
        </w:r>
      </w:ins>
      <w:ins w:id="559" w:author="Takuya Fukuda _ Tokyo Keiki" w:date="2020-10-08T12:19:00Z">
        <w:r w:rsidRPr="000200CF">
          <w:t xml:space="preserve"> location doesn’t lead to any unexpected/unwanted side effects, like reflections </w:t>
        </w:r>
        <w:r>
          <w:t>from large</w:t>
        </w:r>
        <w:r w:rsidRPr="000200CF">
          <w:t xml:space="preserve"> objects</w:t>
        </w:r>
        <w:r>
          <w:t xml:space="preserve"> in neighbourhood</w:t>
        </w:r>
        <w:r w:rsidRPr="000200CF">
          <w:t xml:space="preserve"> etc.</w:t>
        </w:r>
        <w:r>
          <w:t>)</w:t>
        </w:r>
      </w:ins>
    </w:p>
    <w:p w14:paraId="1712124A" w14:textId="77777777" w:rsidR="00EE5F87" w:rsidRDefault="00EE5F87" w:rsidP="0006749C">
      <w:pPr>
        <w:pStyle w:val="BodyText"/>
        <w:jc w:val="both"/>
        <w:rPr>
          <w:ins w:id="560" w:author="Takuya Fukuda _ Tokyo Keiki" w:date="2020-10-02T11:10:00Z"/>
        </w:rPr>
      </w:pPr>
    </w:p>
    <w:p w14:paraId="52E23D2B" w14:textId="6848FC9C" w:rsidR="00EE5F87" w:rsidRDefault="00EE5F87" w:rsidP="00D24040">
      <w:pPr>
        <w:pStyle w:val="Heading3"/>
        <w:rPr>
          <w:ins w:id="561" w:author="Takuya Fukuda _ Tokyo Keiki" w:date="2020-10-01T16:48:00Z"/>
        </w:rPr>
      </w:pPr>
      <w:ins w:id="562" w:author="Takuya Fukuda _ Tokyo Keiki" w:date="2020-10-02T11:11:00Z">
        <w:r>
          <w:t>test execution</w:t>
        </w:r>
      </w:ins>
    </w:p>
    <w:p w14:paraId="1722C2C1" w14:textId="29579D40" w:rsidR="00554B31" w:rsidRDefault="009B7C92" w:rsidP="00D24040">
      <w:pPr>
        <w:pStyle w:val="BodyText"/>
        <w:jc w:val="both"/>
        <w:rPr>
          <w:ins w:id="563" w:author="Takuya Fukuda _ Tokyo Keiki" w:date="2020-10-08T13:29:00Z"/>
          <w:color w:val="000000" w:themeColor="text1"/>
        </w:rPr>
      </w:pPr>
      <w:ins w:id="564" w:author="Takuya Fukuda _ Tokyo Keiki" w:date="2020-10-05T16:57:00Z">
        <w:r>
          <w:t xml:space="preserve">Design Review </w:t>
        </w:r>
        <w:r w:rsidR="00554B31">
          <w:t xml:space="preserve">can be </w:t>
        </w:r>
      </w:ins>
      <w:ins w:id="565" w:author="Takuya Fukuda _ Tokyo Keiki" w:date="2020-10-08T13:31:00Z">
        <w:r w:rsidR="00554B31">
          <w:t>executed</w:t>
        </w:r>
      </w:ins>
      <w:ins w:id="566" w:author="Takuya Fukuda _ Tokyo Keiki" w:date="2020-10-05T16:57:00Z">
        <w:r w:rsidR="00554B31">
          <w:t xml:space="preserve"> by </w:t>
        </w:r>
      </w:ins>
      <w:ins w:id="567" w:author="Takuya Fukuda _ Tokyo Keiki" w:date="2020-10-05T17:06:00Z">
        <w:r>
          <w:t>i</w:t>
        </w:r>
      </w:ins>
      <w:ins w:id="568" w:author="Takuya Fukuda _ Tokyo Keiki" w:date="2020-10-05T16:59:00Z">
        <w:r w:rsidRPr="009B7C92">
          <w:rPr>
            <w:color w:val="000000" w:themeColor="text1"/>
          </w:rPr>
          <w:t xml:space="preserve">nspection of </w:t>
        </w:r>
      </w:ins>
      <w:ins w:id="569" w:author="Takuya Fukuda _ Tokyo Keiki" w:date="2020-10-05T17:06:00Z">
        <w:r>
          <w:t xml:space="preserve">design </w:t>
        </w:r>
      </w:ins>
      <w:ins w:id="570" w:author="Takuya Fukuda _ Tokyo Keiki" w:date="2020-10-05T17:03:00Z">
        <w:r>
          <w:t>d</w:t>
        </w:r>
      </w:ins>
      <w:ins w:id="571" w:author="Takuya Fukuda _ Tokyo Keiki" w:date="2020-10-05T16:59:00Z">
        <w:r w:rsidRPr="009B7C92">
          <w:rPr>
            <w:color w:val="000000" w:themeColor="text1"/>
          </w:rPr>
          <w:t>ocumentation</w:t>
        </w:r>
      </w:ins>
      <w:ins w:id="572" w:author="Takuya Fukuda _ Tokyo Keiki" w:date="2020-10-08T13:29:00Z">
        <w:r w:rsidR="00554B31">
          <w:rPr>
            <w:color w:val="000000" w:themeColor="text1"/>
          </w:rPr>
          <w:t xml:space="preserve">s which </w:t>
        </w:r>
      </w:ins>
      <w:ins w:id="573" w:author="Takuya Fukuda _ Tokyo Keiki" w:date="2020-10-05T16:59:00Z">
        <w:r w:rsidRPr="009B7C92">
          <w:rPr>
            <w:color w:val="000000" w:themeColor="text1"/>
          </w:rPr>
          <w:t>includ</w:t>
        </w:r>
      </w:ins>
      <w:ins w:id="574" w:author="Takuya Fukuda _ Tokyo Keiki" w:date="2020-10-08T13:29:00Z">
        <w:r w:rsidR="00554B31">
          <w:rPr>
            <w:color w:val="000000" w:themeColor="text1"/>
          </w:rPr>
          <w:t>e;</w:t>
        </w:r>
      </w:ins>
    </w:p>
    <w:p w14:paraId="522C9D53" w14:textId="283D6F97" w:rsidR="00554B31" w:rsidRDefault="00554B31" w:rsidP="00554B31">
      <w:pPr>
        <w:pStyle w:val="Bullet1"/>
        <w:rPr>
          <w:ins w:id="575" w:author="Takuya Fukuda _ Tokyo Keiki" w:date="2020-10-05T17:00:00Z"/>
        </w:rPr>
      </w:pPr>
      <w:ins w:id="576" w:author="Takuya Fukuda _ Tokyo Keiki" w:date="2020-10-05T17:00:00Z">
        <w:r>
          <w:t>System architecture diagram;</w:t>
        </w:r>
      </w:ins>
    </w:p>
    <w:p w14:paraId="75E803F0" w14:textId="2A1B48B0" w:rsidR="00554B31" w:rsidRDefault="00554B31" w:rsidP="00554B31">
      <w:pPr>
        <w:pStyle w:val="Bullet1"/>
        <w:rPr>
          <w:ins w:id="577" w:author="Takuya Fukuda _ Tokyo Keiki" w:date="2020-10-08T13:30:00Z"/>
        </w:rPr>
      </w:pPr>
      <w:ins w:id="578" w:author="Takuya Fukuda _ Tokyo Keiki" w:date="2020-10-08T13:29:00Z">
        <w:r>
          <w:t>T</w:t>
        </w:r>
      </w:ins>
      <w:ins w:id="579" w:author="Takuya Fukuda _ Tokyo Keiki" w:date="2020-10-05T17:00:00Z">
        <w:r w:rsidR="009B7C92">
          <w:t xml:space="preserve">echnical </w:t>
        </w:r>
      </w:ins>
      <w:ins w:id="580" w:author="Takuya Fukuda _ Tokyo Keiki" w:date="2020-10-05T17:01:00Z">
        <w:r w:rsidR="009B7C92">
          <w:t>data s</w:t>
        </w:r>
        <w:r>
          <w:t>heet;</w:t>
        </w:r>
      </w:ins>
    </w:p>
    <w:p w14:paraId="7EE244E9" w14:textId="385CF2B7" w:rsidR="00554B31" w:rsidRPr="00D24040" w:rsidRDefault="00554B31" w:rsidP="00554B31">
      <w:pPr>
        <w:pStyle w:val="Bullet1"/>
        <w:rPr>
          <w:ins w:id="581" w:author="Takuya Fukuda _ Tokyo Keiki" w:date="2020-10-08T13:32:00Z"/>
        </w:rPr>
      </w:pPr>
      <w:ins w:id="582" w:author="Takuya Fukuda _ Tokyo Keiki" w:date="2020-10-08T13:31:00Z">
        <w:r>
          <w:t>M</w:t>
        </w:r>
      </w:ins>
      <w:ins w:id="583" w:author="Takuya Fukuda _ Tokyo Keiki" w:date="2020-10-05T17:07:00Z">
        <w:r w:rsidR="009B7C92">
          <w:t>anual</w:t>
        </w:r>
      </w:ins>
      <w:ins w:id="584" w:author="Takuya Fukuda _ Tokyo Keiki" w:date="2020-10-08T13:31:00Z">
        <w:r>
          <w:t>s</w:t>
        </w:r>
      </w:ins>
      <w:ins w:id="585" w:author="Takuya Fukuda _ Tokyo Keiki" w:date="2020-10-05T17:01:00Z">
        <w:r w:rsidR="009B7C92">
          <w:t xml:space="preserve"> </w:t>
        </w:r>
      </w:ins>
      <w:ins w:id="586" w:author="Takuya Fukuda _ Tokyo Keiki" w:date="2020-10-08T13:31:00Z">
        <w:r>
          <w:t xml:space="preserve">(if </w:t>
        </w:r>
      </w:ins>
      <w:ins w:id="587" w:author="Takuya Fukuda _ Tokyo Keiki" w:date="2020-10-08T13:32:00Z">
        <w:r>
          <w:t>applicable or available</w:t>
        </w:r>
      </w:ins>
      <w:ins w:id="588" w:author="Takuya Fukuda _ Tokyo Keiki" w:date="2020-10-08T13:31:00Z">
        <w:r>
          <w:t xml:space="preserve">) </w:t>
        </w:r>
      </w:ins>
      <w:ins w:id="589" w:author="Takuya Fukuda _ Tokyo Keiki" w:date="2020-10-05T17:06:00Z">
        <w:r w:rsidR="009B7C92">
          <w:rPr>
            <w:lang w:val="en"/>
          </w:rPr>
          <w:t>and</w:t>
        </w:r>
      </w:ins>
      <w:ins w:id="590" w:author="Takuya Fukuda _ Tokyo Keiki" w:date="2020-10-08T13:32:00Z">
        <w:r>
          <w:rPr>
            <w:lang w:val="en"/>
          </w:rPr>
          <w:t>;</w:t>
        </w:r>
      </w:ins>
    </w:p>
    <w:p w14:paraId="25A07786" w14:textId="430EEE30" w:rsidR="009B7C92" w:rsidRPr="009B7C92" w:rsidRDefault="009B7C92" w:rsidP="00554B31">
      <w:pPr>
        <w:pStyle w:val="Bullet1"/>
        <w:rPr>
          <w:ins w:id="591" w:author="Takuya Fukuda _ Tokyo Keiki" w:date="2020-10-05T16:59:00Z"/>
        </w:rPr>
      </w:pPr>
      <w:ins w:id="592" w:author="Takuya Fukuda _ Tokyo Keiki" w:date="2020-10-05T17:03:00Z">
        <w:r>
          <w:t>Analysis or Demonstrat</w:t>
        </w:r>
      </w:ins>
      <w:ins w:id="593" w:author="Takuya Fukuda _ Tokyo Keiki" w:date="2020-10-05T17:04:00Z">
        <w:r>
          <w:t xml:space="preserve">ed documentation of proposed system under </w:t>
        </w:r>
      </w:ins>
      <w:ins w:id="594" w:author="Takuya Fukuda _ Tokyo Keiki" w:date="2020-10-05T17:03:00Z">
        <w:r>
          <w:t xml:space="preserve">defined </w:t>
        </w:r>
      </w:ins>
      <w:ins w:id="595" w:author="Takuya Fukuda _ Tokyo Keiki" w:date="2020-10-05T17:05:00Z">
        <w:r>
          <w:t>conditions</w:t>
        </w:r>
      </w:ins>
      <w:ins w:id="596" w:author="Takuya Fukuda _ Tokyo Keiki" w:date="2020-10-08T14:20:00Z">
        <w:r w:rsidR="00672AE9">
          <w:t xml:space="preserve"> (e.g. coverage simulation, strength calculation and wind load calculation)</w:t>
        </w:r>
      </w:ins>
      <w:ins w:id="597" w:author="Takuya Fukuda _ Tokyo Keiki" w:date="2020-10-05T16:59:00Z">
        <w:r>
          <w:t>.</w:t>
        </w:r>
      </w:ins>
    </w:p>
    <w:p w14:paraId="5551331F" w14:textId="77777777" w:rsidR="00C83F85" w:rsidRPr="00B278E3" w:rsidRDefault="00C83F85" w:rsidP="0006749C">
      <w:pPr>
        <w:pStyle w:val="BodyText"/>
        <w:jc w:val="both"/>
      </w:pPr>
    </w:p>
    <w:p w14:paraId="56CC0EE0" w14:textId="3A656465" w:rsidR="00613551" w:rsidRPr="005C58A2" w:rsidRDefault="00613551" w:rsidP="007A5921">
      <w:pPr>
        <w:pStyle w:val="Heading2"/>
      </w:pPr>
      <w:bookmarkStart w:id="598" w:name="_Toc52523761"/>
      <w:r w:rsidRPr="005C58A2">
        <w:t>F</w:t>
      </w:r>
      <w:r w:rsidR="00D860B2" w:rsidRPr="005C58A2">
        <w:t>actory</w:t>
      </w:r>
      <w:r w:rsidRPr="005C58A2">
        <w:t xml:space="preserve"> Acceptance</w:t>
      </w:r>
      <w:bookmarkEnd w:id="598"/>
    </w:p>
    <w:p w14:paraId="6191D342" w14:textId="77777777" w:rsidR="00D54353" w:rsidRPr="00B278E3" w:rsidRDefault="00D54353" w:rsidP="00D54353">
      <w:pPr>
        <w:pStyle w:val="Heading3"/>
      </w:pPr>
      <w:bookmarkStart w:id="599" w:name="_Toc52523762"/>
      <w:r w:rsidRPr="00B278E3">
        <w:t>Introduction</w:t>
      </w:r>
      <w:bookmarkEnd w:id="599"/>
    </w:p>
    <w:p w14:paraId="326274ED" w14:textId="7C28E6A3" w:rsidR="00D54353" w:rsidRPr="00B278E3" w:rsidRDefault="00554B31" w:rsidP="00672AE9">
      <w:pPr>
        <w:pStyle w:val="BodyText"/>
        <w:jc w:val="both"/>
      </w:pPr>
      <w:ins w:id="600" w:author="Takuya Fukuda _ Tokyo Keiki" w:date="2020-10-08T13:35:00Z">
        <w:r w:rsidRPr="00B278E3">
          <w:t xml:space="preserve">Depending on the VTS system complexity, </w:t>
        </w:r>
        <w:r>
          <w:t xml:space="preserve">Factory Acceptance </w:t>
        </w:r>
      </w:ins>
      <w:ins w:id="601" w:author="Takuya Fukuda _ Tokyo Keiki" w:date="2020-10-08T14:07:00Z">
        <w:r w:rsidR="007B2EF6">
          <w:t>can be conducted to accept functionality and technical performance</w:t>
        </w:r>
      </w:ins>
      <w:ins w:id="602" w:author="Takuya Fukuda _ Tokyo Keiki" w:date="2020-10-08T14:08:00Z">
        <w:r w:rsidR="007B2EF6">
          <w:t xml:space="preserve"> and their interaction</w:t>
        </w:r>
      </w:ins>
      <w:ins w:id="603" w:author="Takuya Fukuda _ Tokyo Keiki" w:date="2020-10-08T14:07:00Z">
        <w:r w:rsidR="007B2EF6">
          <w:t xml:space="preserve"> before installation for a functional part of system or overall VTS System. </w:t>
        </w:r>
      </w:ins>
      <w:r w:rsidR="00D54353" w:rsidRPr="00B278E3">
        <w:t>The main reasons for factory acceptance are:</w:t>
      </w:r>
    </w:p>
    <w:p w14:paraId="569BA138" w14:textId="77777777" w:rsidR="007B2EF6" w:rsidRPr="00B278E3" w:rsidRDefault="007B2EF6" w:rsidP="00672AE9">
      <w:pPr>
        <w:pStyle w:val="Bullet1"/>
        <w:rPr>
          <w:ins w:id="604" w:author="Takuya Fukuda _ Tokyo Keiki" w:date="2020-10-08T14:09:00Z"/>
        </w:rPr>
      </w:pPr>
      <w:ins w:id="605" w:author="Takuya Fukuda _ Tokyo Keiki" w:date="2020-10-08T14:09:00Z">
        <w:r w:rsidRPr="00A36300">
          <w:t xml:space="preserve">Ensuring that the </w:t>
        </w:r>
        <w:r>
          <w:t>system is performing according to agreed requirements or design</w:t>
        </w:r>
        <w:r w:rsidRPr="00A36300">
          <w:t xml:space="preserve"> before being installed on-site </w:t>
        </w:r>
      </w:ins>
    </w:p>
    <w:p w14:paraId="062C7BCC" w14:textId="5350167C" w:rsidR="00D54353" w:rsidRDefault="00D54353" w:rsidP="00672AE9">
      <w:pPr>
        <w:pStyle w:val="Bullet1"/>
        <w:rPr>
          <w:ins w:id="606" w:author="Takuya Fukuda _ Tokyo Keiki" w:date="2020-09-29T19:53:00Z"/>
        </w:rPr>
      </w:pPr>
      <w:r w:rsidRPr="00B278E3">
        <w:t>Availability of specific and specialised</w:t>
      </w:r>
      <w:ins w:id="607" w:author="Takuya Fukuda _ Tokyo Keiki" w:date="2020-10-01T15:13:00Z">
        <w:r w:rsidR="000B7ADD">
          <w:t xml:space="preserve"> test equipment and environments</w:t>
        </w:r>
      </w:ins>
      <w:ins w:id="608" w:author="Takuya Fukuda _ Tokyo Keiki" w:date="2020-10-08T14:05:00Z">
        <w:r w:rsidR="007B2EF6">
          <w:t>;</w:t>
        </w:r>
      </w:ins>
    </w:p>
    <w:p w14:paraId="7395F076" w14:textId="6E499B14" w:rsidR="00D54353" w:rsidRPr="00B278E3" w:rsidRDefault="00D54353" w:rsidP="00672AE9">
      <w:pPr>
        <w:pStyle w:val="Bullet1"/>
      </w:pPr>
      <w:r w:rsidRPr="00B278E3">
        <w:t xml:space="preserve">Tests </w:t>
      </w:r>
      <w:ins w:id="609" w:author="Takuya Fukuda _ Tokyo Keiki" w:date="2020-10-08T14:06:00Z">
        <w:r w:rsidR="007B2EF6">
          <w:t>can be conducted</w:t>
        </w:r>
      </w:ins>
      <w:del w:id="610" w:author="Takuya Fukuda _ Tokyo Keiki" w:date="2020-10-08T14:06:00Z">
        <w:r w:rsidRPr="00B278E3" w:rsidDel="007B2EF6">
          <w:delText>are</w:delText>
        </w:r>
      </w:del>
      <w:r w:rsidRPr="00B278E3">
        <w:t xml:space="preserve"> in a controlled environment </w:t>
      </w:r>
      <w:ins w:id="611" w:author="Takuya Fukuda _ Tokyo Keiki" w:date="2020-10-08T14:07:00Z">
        <w:r w:rsidR="007B2EF6">
          <w:t xml:space="preserve">which is </w:t>
        </w:r>
      </w:ins>
      <w:del w:id="612" w:author="Takuya Fukuda _ Tokyo Keiki" w:date="2020-10-08T14:07:00Z">
        <w:r w:rsidRPr="00B278E3" w:rsidDel="007B2EF6">
          <w:delText>and are therefore</w:delText>
        </w:r>
      </w:del>
      <w:r w:rsidRPr="00B278E3">
        <w:t>:</w:t>
      </w:r>
    </w:p>
    <w:p w14:paraId="5A36D747" w14:textId="4DACA02C" w:rsidR="00D54353" w:rsidRPr="00B278E3" w:rsidRDefault="00D54353" w:rsidP="00672AE9">
      <w:pPr>
        <w:pStyle w:val="Bullet2"/>
      </w:pPr>
      <w:r w:rsidRPr="00B278E3">
        <w:t>Methodical</w:t>
      </w:r>
      <w:ins w:id="613" w:author="tkmts-c" w:date="2020-09-29T14:35:00Z">
        <w:r w:rsidR="00AA4CE6">
          <w:t>;</w:t>
        </w:r>
      </w:ins>
    </w:p>
    <w:p w14:paraId="04ED94BD" w14:textId="2E999AAA" w:rsidR="00D54353" w:rsidRPr="00B278E3" w:rsidRDefault="00D54353" w:rsidP="00672AE9">
      <w:pPr>
        <w:pStyle w:val="Bullet2"/>
      </w:pPr>
      <w:r w:rsidRPr="00B278E3">
        <w:lastRenderedPageBreak/>
        <w:t>Efficient</w:t>
      </w:r>
      <w:ins w:id="614" w:author="tkmts-c" w:date="2020-09-29T14:35:00Z">
        <w:r w:rsidR="00AA4CE6">
          <w:t>;</w:t>
        </w:r>
      </w:ins>
    </w:p>
    <w:p w14:paraId="296FD740" w14:textId="7E31241F" w:rsidR="00D54353" w:rsidRPr="00B278E3" w:rsidRDefault="00D54353" w:rsidP="00672AE9">
      <w:pPr>
        <w:pStyle w:val="Bullet2"/>
      </w:pPr>
      <w:r w:rsidRPr="00B278E3">
        <w:t>Precise</w:t>
      </w:r>
      <w:ins w:id="615" w:author="tkmts-c" w:date="2020-09-29T14:35:00Z">
        <w:r w:rsidR="00AA4CE6">
          <w:t>; and</w:t>
        </w:r>
      </w:ins>
    </w:p>
    <w:p w14:paraId="42A17BC1" w14:textId="569233EB" w:rsidR="00D54353" w:rsidRPr="00B278E3" w:rsidRDefault="00D54353" w:rsidP="00672AE9">
      <w:pPr>
        <w:pStyle w:val="Bullet2"/>
      </w:pPr>
      <w:r w:rsidRPr="00B278E3">
        <w:t>Repeatable</w:t>
      </w:r>
      <w:ins w:id="616" w:author="tkmts-c" w:date="2020-09-29T14:35:00Z">
        <w:r w:rsidR="00AA4CE6">
          <w:t>.</w:t>
        </w:r>
      </w:ins>
    </w:p>
    <w:p w14:paraId="48157C38" w14:textId="4BE7DB36" w:rsidR="00D54353" w:rsidRDefault="00D54353" w:rsidP="00A36300">
      <w:pPr>
        <w:pStyle w:val="BodyText"/>
      </w:pPr>
    </w:p>
    <w:p w14:paraId="65FADAAB" w14:textId="5E4FBC26" w:rsidR="000200CF" w:rsidRDefault="00F11011" w:rsidP="000200CF">
      <w:pPr>
        <w:pStyle w:val="Heading3"/>
        <w:rPr>
          <w:ins w:id="617" w:author="Takuya Fukuda _ Tokyo Keiki" w:date="2020-10-05T17:07:00Z"/>
        </w:rPr>
      </w:pPr>
      <w:ins w:id="618" w:author="Takuya Fukuda _ Tokyo Keiki" w:date="2020-10-05T17:07:00Z">
        <w:r>
          <w:t>Test readiness</w:t>
        </w:r>
      </w:ins>
    </w:p>
    <w:p w14:paraId="4B3DC014" w14:textId="7CB7D07C" w:rsidR="000200CF" w:rsidRPr="00B278E3" w:rsidRDefault="000200CF" w:rsidP="000200CF">
      <w:pPr>
        <w:pStyle w:val="BodyText"/>
        <w:rPr>
          <w:ins w:id="619" w:author="Takuya Fukuda _ Tokyo Keiki" w:date="2020-10-05T17:08:00Z"/>
        </w:rPr>
      </w:pPr>
      <w:ins w:id="620" w:author="Takuya Fukuda _ Tokyo Keiki" w:date="2020-10-05T17:08:00Z">
        <w:r w:rsidRPr="00B278E3">
          <w:t xml:space="preserve">Prior to </w:t>
        </w:r>
      </w:ins>
      <w:ins w:id="621" w:author="Takuya Fukuda _ Tokyo Keiki" w:date="2020-10-05T17:09:00Z">
        <w:r>
          <w:t>Factory</w:t>
        </w:r>
      </w:ins>
      <w:ins w:id="622" w:author="Takuya Fukuda _ Tokyo Keiki" w:date="2020-10-05T17:08:00Z">
        <w:r w:rsidRPr="00B278E3">
          <w:t xml:space="preserve"> Acceptance</w:t>
        </w:r>
      </w:ins>
      <w:ins w:id="623" w:author="Takuya Fukuda _ Tokyo Keiki" w:date="2020-10-05T17:09:00Z">
        <w:r>
          <w:t>,</w:t>
        </w:r>
      </w:ins>
      <w:ins w:id="624" w:author="Takuya Fukuda _ Tokyo Keiki" w:date="2020-10-05T17:08:00Z">
        <w:r w:rsidRPr="00B278E3">
          <w:t xml:space="preserve"> the following should be considered</w:t>
        </w:r>
      </w:ins>
      <w:ins w:id="625" w:author="Takuya Fukuda _ Tokyo Keiki" w:date="2020-10-08T14:32:00Z">
        <w:r w:rsidR="00F309A6">
          <w:t xml:space="preserve"> that</w:t>
        </w:r>
      </w:ins>
      <w:ins w:id="626" w:author="Takuya Fukuda _ Tokyo Keiki" w:date="2020-10-05T17:08:00Z">
        <w:r w:rsidRPr="00B278E3">
          <w:t xml:space="preserve">: </w:t>
        </w:r>
      </w:ins>
    </w:p>
    <w:p w14:paraId="1260E965" w14:textId="0E82FC23" w:rsidR="000200CF" w:rsidRDefault="00F309A6" w:rsidP="00D24040">
      <w:pPr>
        <w:pStyle w:val="Bullet1"/>
        <w:rPr>
          <w:ins w:id="627" w:author="Takuya Fukuda _ Tokyo Keiki" w:date="2020-10-05T17:07:00Z"/>
        </w:rPr>
      </w:pPr>
      <w:ins w:id="628" w:author="Takuya Fukuda _ Tokyo Keiki" w:date="2020-10-08T14:32:00Z">
        <w:r>
          <w:t>Condition of the</w:t>
        </w:r>
      </w:ins>
      <w:ins w:id="629" w:author="Takuya Fukuda _ Tokyo Keiki" w:date="2020-10-05T17:07:00Z">
        <w:r w:rsidR="000200CF">
          <w:t xml:space="preserve"> production</w:t>
        </w:r>
      </w:ins>
      <w:ins w:id="630" w:author="Takuya Fukuda _ Tokyo Keiki" w:date="2020-10-08T14:25:00Z">
        <w:r>
          <w:t xml:space="preserve"> and integration of</w:t>
        </w:r>
      </w:ins>
      <w:ins w:id="631" w:author="Takuya Fukuda _ Tokyo Keiki" w:date="2020-10-08T14:26:00Z">
        <w:r>
          <w:t xml:space="preserve"> </w:t>
        </w:r>
        <w:r w:rsidRPr="00F309A6">
          <w:t>a functional part of system or overall VTS System</w:t>
        </w:r>
      </w:ins>
      <w:ins w:id="632" w:author="Takuya Fukuda _ Tokyo Keiki" w:date="2020-10-08T14:25:00Z">
        <w:r>
          <w:t xml:space="preserve"> </w:t>
        </w:r>
      </w:ins>
    </w:p>
    <w:p w14:paraId="50A44E73" w14:textId="70F029D8" w:rsidR="000200CF" w:rsidRDefault="00F309A6" w:rsidP="00D24040">
      <w:pPr>
        <w:pStyle w:val="Bullet1"/>
        <w:rPr>
          <w:ins w:id="633" w:author="Takuya Fukuda _ Tokyo Keiki" w:date="2020-10-05T17:08:00Z"/>
        </w:rPr>
      </w:pPr>
      <w:ins w:id="634" w:author="Takuya Fukuda _ Tokyo Keiki" w:date="2020-10-08T14:32:00Z">
        <w:r>
          <w:t xml:space="preserve">Condition of the </w:t>
        </w:r>
      </w:ins>
      <w:ins w:id="635" w:author="Takuya Fukuda _ Tokyo Keiki" w:date="2020-10-08T14:26:00Z">
        <w:r>
          <w:t>test</w:t>
        </w:r>
      </w:ins>
      <w:ins w:id="636" w:author="Takuya Fukuda _ Tokyo Keiki" w:date="2020-10-05T17:08:00Z">
        <w:r w:rsidR="000200CF">
          <w:t xml:space="preserve"> set ups</w:t>
        </w:r>
      </w:ins>
      <w:ins w:id="637" w:author="Takuya Fukuda _ Tokyo Keiki" w:date="2020-10-08T14:27:00Z">
        <w:r>
          <w:t>;</w:t>
        </w:r>
      </w:ins>
    </w:p>
    <w:p w14:paraId="4BE71C31" w14:textId="7ABBAE90" w:rsidR="000200CF" w:rsidRDefault="00020D1E" w:rsidP="00D24040">
      <w:pPr>
        <w:pStyle w:val="Bullet1"/>
        <w:rPr>
          <w:ins w:id="638" w:author="Takuya Fukuda _ Tokyo Keiki" w:date="2020-10-08T14:27:00Z"/>
        </w:rPr>
      </w:pPr>
      <w:ins w:id="639" w:author="Takuya Fukuda _ Tokyo Keiki" w:date="2020-10-08T15:07:00Z">
        <w:r>
          <w:t>A</w:t>
        </w:r>
        <w:r w:rsidRPr="00020D1E">
          <w:t xml:space="preserve">greement on </w:t>
        </w:r>
      </w:ins>
      <w:ins w:id="640" w:author="Takuya Fukuda _ Tokyo Keiki" w:date="2020-10-08T14:27:00Z">
        <w:r w:rsidR="00F309A6">
          <w:t>t</w:t>
        </w:r>
      </w:ins>
      <w:ins w:id="641" w:author="Takuya Fukuda _ Tokyo Keiki" w:date="2020-10-08T14:26:00Z">
        <w:r w:rsidR="00F309A6">
          <w:t>he Factory Acceptance Test Plan</w:t>
        </w:r>
      </w:ins>
      <w:ins w:id="642" w:author="Takuya Fukuda _ Tokyo Keiki" w:date="2020-10-08T14:27:00Z">
        <w:r w:rsidR="00F309A6">
          <w:t xml:space="preserve">; </w:t>
        </w:r>
      </w:ins>
      <w:ins w:id="643" w:author="Takuya Fukuda _ Tokyo Keiki" w:date="2020-10-08T14:30:00Z">
        <w:r w:rsidR="00F309A6">
          <w:t>and</w:t>
        </w:r>
      </w:ins>
    </w:p>
    <w:p w14:paraId="769775D5" w14:textId="64A03B26" w:rsidR="00F309A6" w:rsidRDefault="00020D1E" w:rsidP="00D24040">
      <w:pPr>
        <w:pStyle w:val="Bullet1"/>
        <w:rPr>
          <w:ins w:id="644" w:author="Takuya Fukuda _ Tokyo Keiki" w:date="2020-10-05T17:07:00Z"/>
        </w:rPr>
      </w:pPr>
      <w:ins w:id="645" w:author="Takuya Fukuda _ Tokyo Keiki" w:date="2020-10-08T15:07:00Z">
        <w:r>
          <w:t xml:space="preserve">Agreement on </w:t>
        </w:r>
      </w:ins>
      <w:ins w:id="646" w:author="Takuya Fukuda _ Tokyo Keiki" w:date="2020-10-08T14:33:00Z">
        <w:r w:rsidR="00F309A6">
          <w:t>the</w:t>
        </w:r>
      </w:ins>
      <w:ins w:id="647" w:author="Takuya Fukuda _ Tokyo Keiki" w:date="2020-10-08T14:27:00Z">
        <w:r w:rsidR="00F309A6" w:rsidRPr="00F309A6">
          <w:t xml:space="preserve"> Factory Acceptance Test P</w:t>
        </w:r>
      </w:ins>
      <w:ins w:id="648" w:author="Takuya Fukuda _ Tokyo Keiki" w:date="2020-10-08T14:28:00Z">
        <w:r w:rsidR="00F309A6">
          <w:t>rocedure</w:t>
        </w:r>
      </w:ins>
      <w:ins w:id="649" w:author="Takuya Fukuda _ Tokyo Keiki" w:date="2020-10-08T14:30:00Z">
        <w:r w:rsidR="00F309A6">
          <w:t>.</w:t>
        </w:r>
      </w:ins>
    </w:p>
    <w:p w14:paraId="44D26A29" w14:textId="77777777" w:rsidR="000200CF" w:rsidRPr="00B278E3" w:rsidRDefault="000200CF" w:rsidP="00A36300">
      <w:pPr>
        <w:pStyle w:val="BodyText"/>
      </w:pPr>
    </w:p>
    <w:p w14:paraId="511C946E" w14:textId="77777777" w:rsidR="00D54353" w:rsidRPr="00B278E3" w:rsidRDefault="00D54353" w:rsidP="00D54353">
      <w:pPr>
        <w:pStyle w:val="Heading3"/>
      </w:pPr>
      <w:bookmarkStart w:id="650" w:name="_Toc52523763"/>
      <w:r w:rsidRPr="00B278E3">
        <w:t>Test Execution</w:t>
      </w:r>
      <w:bookmarkEnd w:id="650"/>
    </w:p>
    <w:p w14:paraId="15F914CD" w14:textId="125000DE" w:rsidR="00A60849" w:rsidRPr="00B278E3" w:rsidRDefault="00A60849" w:rsidP="00FA7936">
      <w:pPr>
        <w:pStyle w:val="BodyText"/>
      </w:pPr>
      <w:r w:rsidRPr="00B278E3">
        <w:t xml:space="preserve">Factory Acceptance </w:t>
      </w:r>
      <w:ins w:id="651" w:author="Takuya Fukuda _ Tokyo Keiki" w:date="2020-10-08T15:08:00Z">
        <w:r w:rsidR="00020D1E">
          <w:t xml:space="preserve">should be conducted </w:t>
        </w:r>
      </w:ins>
      <w:ins w:id="652" w:author="Takuya Fukuda _ Tokyo Keiki" w:date="2020-10-08T15:09:00Z">
        <w:r w:rsidR="00020D1E">
          <w:t xml:space="preserve">based on agreed </w:t>
        </w:r>
        <w:r w:rsidR="00020D1E" w:rsidRPr="00020D1E">
          <w:t>Factory Acceptance Test Plan and</w:t>
        </w:r>
        <w:r w:rsidR="00020D1E">
          <w:t xml:space="preserve"> </w:t>
        </w:r>
        <w:r w:rsidR="00020D1E" w:rsidRPr="00020D1E">
          <w:t>Factory Acceptance</w:t>
        </w:r>
        <w:r w:rsidR="00020D1E">
          <w:t xml:space="preserve"> Test Procedure, and</w:t>
        </w:r>
        <w:r w:rsidR="00020D1E" w:rsidRPr="00020D1E">
          <w:t xml:space="preserve"> </w:t>
        </w:r>
      </w:ins>
      <w:ins w:id="653" w:author="Takuya Fukuda _ Tokyo Keiki" w:date="2020-10-08T15:21:00Z">
        <w:r w:rsidR="00FA7936">
          <w:t xml:space="preserve">Supplier </w:t>
        </w:r>
      </w:ins>
      <w:ins w:id="654" w:author="Takuya Fukuda _ Tokyo Keiki" w:date="2020-10-08T15:20:00Z">
        <w:r w:rsidR="00FA7936" w:rsidRPr="00FA7936">
          <w:t xml:space="preserve">should </w:t>
        </w:r>
      </w:ins>
      <w:ins w:id="655" w:author="Takuya Fukuda _ Tokyo Keiki" w:date="2020-10-08T15:21:00Z">
        <w:r w:rsidR="00FA7936">
          <w:t xml:space="preserve">issue </w:t>
        </w:r>
        <w:r w:rsidR="00FA7936" w:rsidRPr="00FA7936">
          <w:t xml:space="preserve">the FAT report </w:t>
        </w:r>
        <w:r w:rsidR="00FA7936">
          <w:t xml:space="preserve">which </w:t>
        </w:r>
      </w:ins>
      <w:ins w:id="656" w:author="Takuya Fukuda _ Tokyo Keiki" w:date="2020-10-08T15:20:00Z">
        <w:r w:rsidR="00FA7936" w:rsidRPr="00FA7936">
          <w:t>include</w:t>
        </w:r>
      </w:ins>
      <w:ins w:id="657" w:author="Takuya Fukuda _ Tokyo Keiki" w:date="2020-10-08T15:21:00Z">
        <w:r w:rsidR="00FA7936">
          <w:t>s</w:t>
        </w:r>
      </w:ins>
      <w:ins w:id="658" w:author="Takuya Fukuda _ Tokyo Keiki" w:date="2020-10-08T15:20:00Z">
        <w:r w:rsidR="00FA7936" w:rsidRPr="00FA7936">
          <w:t xml:space="preserve"> the items listed in Section </w:t>
        </w:r>
        <w:r w:rsidR="00FA7936" w:rsidRPr="00FA7936">
          <w:fldChar w:fldCharType="begin"/>
        </w:r>
        <w:r w:rsidR="00FA7936" w:rsidRPr="00FA7936">
          <w:instrText xml:space="preserve"> REF _Ref26368290 \r \h </w:instrText>
        </w:r>
      </w:ins>
      <w:r w:rsidR="00FA7936">
        <w:instrText xml:space="preserve"> \* MERGEFORMAT </w:instrText>
      </w:r>
      <w:ins w:id="659" w:author="Takuya Fukuda _ Tokyo Keiki" w:date="2020-10-08T15:20:00Z">
        <w:r w:rsidR="00FA7936" w:rsidRPr="00FA7936">
          <w:fldChar w:fldCharType="separate"/>
        </w:r>
        <w:r w:rsidR="00FA7936" w:rsidRPr="00FA7936">
          <w:t>2.3.3</w:t>
        </w:r>
        <w:r w:rsidR="00FA7936" w:rsidRPr="00FA7936">
          <w:fldChar w:fldCharType="end"/>
        </w:r>
        <w:r w:rsidR="00FA7936" w:rsidRPr="00FA7936">
          <w:t>.</w:t>
        </w:r>
      </w:ins>
      <w:ins w:id="660" w:author="Takuya Fukuda _ Tokyo Keiki" w:date="2020-10-08T15:22:00Z">
        <w:r w:rsidR="00FA7936">
          <w:t xml:space="preserve"> </w:t>
        </w:r>
        <w:r w:rsidR="00FA7936" w:rsidRPr="00FA7936">
          <w:t>Factory Acceptance</w:t>
        </w:r>
        <w:r w:rsidR="00FA7936">
          <w:t xml:space="preserve"> </w:t>
        </w:r>
      </w:ins>
      <w:r w:rsidRPr="00B278E3">
        <w:t>c</w:t>
      </w:r>
      <w:r w:rsidR="009A6D4B" w:rsidRPr="00B278E3">
        <w:t>ould</w:t>
      </w:r>
      <w:r w:rsidRPr="00B278E3">
        <w:t xml:space="preserve"> include the following activities: </w:t>
      </w:r>
    </w:p>
    <w:p w14:paraId="0F9FAED4" w14:textId="77777777" w:rsidR="00A60849" w:rsidRPr="00B278E3" w:rsidRDefault="00A60849" w:rsidP="004A3EDF">
      <w:pPr>
        <w:pStyle w:val="Bullet1"/>
      </w:pPr>
      <w:commentRangeStart w:id="661"/>
      <w:r w:rsidRPr="00B278E3">
        <w:t>Inspection of Documentation (including Production Test Reports);</w:t>
      </w:r>
    </w:p>
    <w:p w14:paraId="7C02B0E3" w14:textId="77777777" w:rsidR="00A60849" w:rsidRPr="00B278E3" w:rsidRDefault="00A60849" w:rsidP="004A3EDF">
      <w:pPr>
        <w:pStyle w:val="Bullet1"/>
      </w:pPr>
      <w:r w:rsidRPr="00B278E3">
        <w:t>Review of Quality, Health, Safety and Environmental processes;</w:t>
      </w:r>
    </w:p>
    <w:p w14:paraId="0E48E54F" w14:textId="06E82CC1" w:rsidR="00A60849" w:rsidRPr="00B278E3" w:rsidRDefault="00A60849" w:rsidP="004A3EDF">
      <w:pPr>
        <w:pStyle w:val="Bullet1"/>
      </w:pPr>
      <w:r w:rsidRPr="00586202">
        <w:t>System(s)</w:t>
      </w:r>
      <w:r w:rsidRPr="00B278E3">
        <w:t xml:space="preserve"> inspection;</w:t>
      </w:r>
      <w:ins w:id="662" w:author="tkmts-c" w:date="2020-09-29T14:35:00Z">
        <w:r w:rsidR="00AA4CE6">
          <w:t xml:space="preserve"> and</w:t>
        </w:r>
      </w:ins>
      <w:commentRangeEnd w:id="661"/>
      <w:r w:rsidR="00EF2B0F">
        <w:rPr>
          <w:rStyle w:val="CommentReference"/>
        </w:rPr>
        <w:commentReference w:id="661"/>
      </w:r>
    </w:p>
    <w:p w14:paraId="1D91D075" w14:textId="5E03E854" w:rsidR="00A60849" w:rsidRPr="00B278E3" w:rsidRDefault="009B7C92" w:rsidP="004A3EDF">
      <w:pPr>
        <w:pStyle w:val="Bullet1"/>
      </w:pPr>
      <w:ins w:id="663" w:author="Takuya Fukuda _ Tokyo Keiki" w:date="2020-10-05T16:58:00Z">
        <w:r>
          <w:t xml:space="preserve">Demonstration and Test by </w:t>
        </w:r>
      </w:ins>
      <w:r w:rsidR="00A60849" w:rsidRPr="00B278E3">
        <w:t>Factory Acceptance Test (FAT).</w:t>
      </w:r>
    </w:p>
    <w:p w14:paraId="105B4634" w14:textId="77777777" w:rsidR="00900617" w:rsidRDefault="00A60849" w:rsidP="009D527C">
      <w:pPr>
        <w:pStyle w:val="BodyText"/>
        <w:jc w:val="both"/>
        <w:rPr>
          <w:ins w:id="664" w:author="Takuya Fukuda _ Tokyo Keiki" w:date="2020-10-01T16:34:00Z"/>
        </w:rPr>
      </w:pPr>
      <w:del w:id="665" w:author="Takuya Fukuda _ Tokyo Keiki" w:date="2020-09-29T21:09:00Z">
        <w:r w:rsidRPr="00B278E3" w:rsidDel="009D527C">
          <w:delText xml:space="preserve">The FAT is </w:delText>
        </w:r>
      </w:del>
      <w:ins w:id="666" w:author="tkmts-c" w:date="2020-09-29T14:33:00Z">
        <w:del w:id="667" w:author="Takuya Fukuda _ Tokyo Keiki" w:date="2020-09-29T21:09:00Z">
          <w:r w:rsidR="00AA4CE6" w:rsidDel="009D527C">
            <w:delText xml:space="preserve">generally </w:delText>
          </w:r>
        </w:del>
      </w:ins>
      <w:del w:id="668" w:author="Takuya Fukuda _ Tokyo Keiki" w:date="2020-09-29T21:09:00Z">
        <w:r w:rsidRPr="00B278E3" w:rsidDel="009D527C">
          <w:delText xml:space="preserve">the Supplier’s responsibility and the Customer may elect to attend or to be represented at the FAT. The FAT will normally include Functional and Performance testing to agreed </w:delText>
        </w:r>
        <w:r w:rsidR="00921B49" w:rsidRPr="00B278E3" w:rsidDel="009D527C">
          <w:delText xml:space="preserve">test </w:delText>
        </w:r>
        <w:r w:rsidRPr="00B278E3" w:rsidDel="009D527C">
          <w:delText>procedures</w:delText>
        </w:r>
      </w:del>
      <w:r w:rsidRPr="00B278E3">
        <w:t>.</w:t>
      </w:r>
      <w:ins w:id="669" w:author="Takuya Fukuda _ Tokyo Keiki" w:date="2020-09-29T21:09:00Z">
        <w:r w:rsidR="009D527C" w:rsidRPr="009D527C">
          <w:t xml:space="preserve"> </w:t>
        </w:r>
      </w:ins>
    </w:p>
    <w:p w14:paraId="5ADDE31A" w14:textId="184C4CC5" w:rsidR="009D527C" w:rsidRPr="009D527C" w:rsidRDefault="009D527C" w:rsidP="009D527C">
      <w:pPr>
        <w:pStyle w:val="BodyText"/>
        <w:jc w:val="both"/>
        <w:rPr>
          <w:ins w:id="670" w:author="Takuya Fukuda _ Tokyo Keiki" w:date="2020-09-29T21:09:00Z"/>
        </w:rPr>
      </w:pPr>
      <w:ins w:id="671" w:author="Takuya Fukuda _ Tokyo Keiki" w:date="2020-09-29T21:09:00Z">
        <w:r w:rsidRPr="009D527C">
          <w:t xml:space="preserve">The FAT </w:t>
        </w:r>
      </w:ins>
      <w:ins w:id="672" w:author="Takuya Fukuda _ Tokyo Keiki" w:date="2020-10-08T15:17:00Z">
        <w:r w:rsidR="00FA7936">
          <w:t>for a functional par</w:t>
        </w:r>
      </w:ins>
      <w:ins w:id="673" w:author="Takuya Fukuda _ Tokyo Keiki" w:date="2020-10-08T15:18:00Z">
        <w:r w:rsidR="00FA7936">
          <w:t xml:space="preserve">t of VTS Systems </w:t>
        </w:r>
      </w:ins>
      <w:ins w:id="674" w:author="Takuya Fukuda _ Tokyo Keiki" w:date="2020-09-29T21:09:00Z">
        <w:r w:rsidRPr="009D527C">
          <w:t xml:space="preserve">is </w:t>
        </w:r>
      </w:ins>
      <w:ins w:id="675" w:author="Takuya Fukuda _ Tokyo Keiki" w:date="2020-10-01T16:34:00Z">
        <w:r w:rsidR="00900617">
          <w:t xml:space="preserve">generally </w:t>
        </w:r>
      </w:ins>
      <w:ins w:id="676" w:author="Takuya Fukuda _ Tokyo Keiki" w:date="2020-09-29T21:09:00Z">
        <w:r w:rsidRPr="009D527C">
          <w:t xml:space="preserve">the Supplier’s responsibility </w:t>
        </w:r>
      </w:ins>
      <w:ins w:id="677" w:author="Takuya Fukuda _ Tokyo Keiki" w:date="2020-10-01T16:34:00Z">
        <w:r w:rsidR="00900617">
          <w:t>and</w:t>
        </w:r>
      </w:ins>
      <w:ins w:id="678" w:author="Takuya Fukuda _ Tokyo Keiki" w:date="2020-09-29T21:09:00Z">
        <w:r w:rsidRPr="009D527C">
          <w:t xml:space="preserve"> </w:t>
        </w:r>
      </w:ins>
      <w:ins w:id="679" w:author="Takuya Fukuda _ Tokyo Keiki" w:date="2020-10-08T15:18:00Z">
        <w:r w:rsidR="00FA7936">
          <w:t>such</w:t>
        </w:r>
      </w:ins>
      <w:commentRangeStart w:id="680"/>
      <w:ins w:id="681" w:author="Takuya Fukuda _ Tokyo Keiki" w:date="2020-09-29T21:09:00Z">
        <w:r w:rsidRPr="009D527C">
          <w:t xml:space="preserve"> FAT has to be setup and performed by the Supplier in agreement with the Customer. The Customer may elect to attend or to be represented at </w:t>
        </w:r>
      </w:ins>
      <w:ins w:id="682" w:author="Takuya Fukuda _ Tokyo Keiki" w:date="2020-10-08T15:18:00Z">
        <w:r w:rsidR="00FA7936">
          <w:t>such</w:t>
        </w:r>
      </w:ins>
      <w:ins w:id="683" w:author="Takuya Fukuda _ Tokyo Keiki" w:date="2020-09-29T21:09:00Z">
        <w:r w:rsidRPr="009D527C">
          <w:t xml:space="preserve"> FAT.</w:t>
        </w:r>
      </w:ins>
      <w:commentRangeEnd w:id="680"/>
      <w:ins w:id="684" w:author="Takuya Fukuda _ Tokyo Keiki" w:date="2020-10-01T15:37:00Z">
        <w:r w:rsidR="00EF2B0F">
          <w:rPr>
            <w:rStyle w:val="CommentReference"/>
          </w:rPr>
          <w:commentReference w:id="680"/>
        </w:r>
      </w:ins>
    </w:p>
    <w:p w14:paraId="3778CA30" w14:textId="1DF4FEFE" w:rsidR="00A60849" w:rsidRPr="00B278E3" w:rsidRDefault="00A60849" w:rsidP="00C96325">
      <w:pPr>
        <w:pStyle w:val="BodyText"/>
        <w:jc w:val="both"/>
      </w:pPr>
    </w:p>
    <w:p w14:paraId="1F95C78D" w14:textId="40A6E47E" w:rsidR="00D54353" w:rsidRPr="00B278E3" w:rsidDel="00FA7936" w:rsidRDefault="00D54353" w:rsidP="00A60849">
      <w:pPr>
        <w:pStyle w:val="BodyText"/>
        <w:rPr>
          <w:del w:id="685" w:author="Takuya Fukuda _ Tokyo Keiki" w:date="2020-10-08T15:20:00Z"/>
        </w:rPr>
      </w:pPr>
      <w:del w:id="686" w:author="Takuya Fukuda _ Tokyo Keiki" w:date="2020-10-08T15:20:00Z">
        <w:r w:rsidRPr="00B278E3" w:rsidDel="00FA7936">
          <w:delText>The FAT report should include the items listed in</w:delText>
        </w:r>
        <w:r w:rsidR="00C919A2" w:rsidRPr="00B278E3" w:rsidDel="00FA7936">
          <w:delText xml:space="preserve"> Section</w:delText>
        </w:r>
        <w:r w:rsidRPr="00B278E3" w:rsidDel="00FA7936">
          <w:delText xml:space="preserve"> </w:delText>
        </w:r>
        <w:r w:rsidR="00C919A2" w:rsidRPr="00C96325" w:rsidDel="00FA7936">
          <w:fldChar w:fldCharType="begin"/>
        </w:r>
        <w:r w:rsidR="00C919A2" w:rsidRPr="00B278E3" w:rsidDel="00FA7936">
          <w:delInstrText xml:space="preserve"> REF _Ref26368290 \r \h </w:delInstrText>
        </w:r>
        <w:r w:rsidR="00C919A2" w:rsidRPr="00C96325" w:rsidDel="00FA7936">
          <w:fldChar w:fldCharType="separate"/>
        </w:r>
        <w:r w:rsidR="00290960" w:rsidDel="00FA7936">
          <w:delText>2.3.3</w:delText>
        </w:r>
        <w:r w:rsidR="00C919A2" w:rsidRPr="00C96325" w:rsidDel="00FA7936">
          <w:fldChar w:fldCharType="end"/>
        </w:r>
        <w:r w:rsidR="00C919A2" w:rsidRPr="00B278E3" w:rsidDel="00FA7936">
          <w:delText>.</w:delText>
        </w:r>
      </w:del>
    </w:p>
    <w:p w14:paraId="14A2137D" w14:textId="0ACCC4B0" w:rsidR="00900617" w:rsidRDefault="00900617">
      <w:pPr>
        <w:spacing w:after="200" w:line="276" w:lineRule="auto"/>
        <w:rPr>
          <w:ins w:id="687" w:author="Takuya Fukuda _ Tokyo Keiki" w:date="2020-10-01T16:35:00Z"/>
          <w:sz w:val="22"/>
        </w:rPr>
      </w:pPr>
      <w:ins w:id="688" w:author="Takuya Fukuda _ Tokyo Keiki" w:date="2020-10-01T16:35:00Z">
        <w:r>
          <w:rPr>
            <w:sz w:val="22"/>
          </w:rPr>
          <w:br w:type="page"/>
        </w:r>
      </w:ins>
    </w:p>
    <w:p w14:paraId="6CA242C4" w14:textId="77777777" w:rsidR="00613551" w:rsidRPr="00EF2B0F" w:rsidDel="009D527C" w:rsidRDefault="00613551" w:rsidP="00185163">
      <w:pPr>
        <w:rPr>
          <w:del w:id="689" w:author="Takuya Fukuda _ Tokyo Keiki" w:date="2020-09-29T21:09:00Z"/>
          <w:sz w:val="22"/>
        </w:rPr>
      </w:pPr>
    </w:p>
    <w:p w14:paraId="1E043A52" w14:textId="77777777" w:rsidR="00A36300" w:rsidRPr="00B31112" w:rsidRDefault="00A36300" w:rsidP="00773E5E">
      <w:pPr>
        <w:pStyle w:val="BodyText"/>
        <w:rPr>
          <w:ins w:id="690" w:author="Takuya Fukuda _ Tokyo Keiki" w:date="2020-09-29T19:56:00Z"/>
          <w:highlight w:val="cyan"/>
        </w:rPr>
      </w:pPr>
      <w:commentRangeStart w:id="691"/>
      <w:ins w:id="692" w:author="Takuya Fukuda _ Tokyo Keiki" w:date="2020-09-29T19:56:00Z">
        <w:r w:rsidRPr="00B31112">
          <w:rPr>
            <w:highlight w:val="cyan"/>
          </w:rPr>
          <w:t>Installation</w:t>
        </w:r>
        <w:commentRangeEnd w:id="691"/>
        <w:r w:rsidRPr="00B31112">
          <w:rPr>
            <w:rStyle w:val="CommentReference"/>
            <w:b/>
            <w:bCs/>
            <w:i/>
            <w:caps/>
            <w:highlight w:val="cyan"/>
          </w:rPr>
          <w:commentReference w:id="691"/>
        </w:r>
        <w:r w:rsidRPr="00B31112">
          <w:rPr>
            <w:highlight w:val="cyan"/>
          </w:rPr>
          <w:t xml:space="preserve"> </w:t>
        </w:r>
      </w:ins>
    </w:p>
    <w:p w14:paraId="233E2AFE" w14:textId="77777777" w:rsidR="00A36300" w:rsidRPr="00B31112" w:rsidRDefault="00A36300" w:rsidP="00A36300">
      <w:pPr>
        <w:pStyle w:val="Heading2separationline"/>
        <w:rPr>
          <w:ins w:id="693" w:author="Takuya Fukuda _ Tokyo Keiki" w:date="2020-09-29T19:56:00Z"/>
          <w:highlight w:val="cyan"/>
        </w:rPr>
      </w:pPr>
    </w:p>
    <w:p w14:paraId="23040587" w14:textId="77777777" w:rsidR="00A36300" w:rsidRDefault="00A36300" w:rsidP="00A36300">
      <w:pPr>
        <w:pStyle w:val="BodyText"/>
        <w:rPr>
          <w:ins w:id="694" w:author="Takuya Fukuda _ Tokyo Keiki" w:date="2020-09-29T19:56:00Z"/>
        </w:rPr>
      </w:pPr>
      <w:ins w:id="695" w:author="Takuya Fukuda _ Tokyo Keiki" w:date="2020-09-29T19:56:00Z">
        <w:r w:rsidRPr="00B31112">
          <w:rPr>
            <w:highlight w:val="cyan"/>
          </w:rPr>
          <w:t>The process of installation will not be described in in detail and often has to do with a lot of technical detail which are described in G.1111?. However, this fase needs not to be underestimated and requires good preparation. E.g. in most cases it is adviseable to check in an early stage if the environment where equipment will be installed is fit for this purpose. E.g. in case of transmitting equipment a check on possible interference should be done on fore hand, and e.g. in case of a radarsystem a site-survey should take place in order to check if the suggested location doesn’t lead to any unexpected/unwanted side effects, like reflections on foreign objects etc. Skipping these checks may lead to a situation that the required/expected results from the equipement to be installed will not be met.</w:t>
        </w:r>
        <w:r w:rsidRPr="00B31112">
          <w:rPr>
            <w:highlight w:val="cyan"/>
          </w:rPr>
          <w:br/>
          <w:t>A Supplier may wish to perform a crosscheck on forehand.</w:t>
        </w:r>
      </w:ins>
    </w:p>
    <w:p w14:paraId="292242B2" w14:textId="6F646612" w:rsidR="00880610" w:rsidRPr="005C58A2" w:rsidRDefault="00880610" w:rsidP="007A5921">
      <w:pPr>
        <w:pStyle w:val="Heading2"/>
      </w:pPr>
      <w:bookmarkStart w:id="696" w:name="_Toc52523764"/>
      <w:r w:rsidRPr="005C58A2">
        <w:t>S</w:t>
      </w:r>
      <w:r w:rsidR="00D860B2" w:rsidRPr="005C58A2">
        <w:t>ite</w:t>
      </w:r>
      <w:r w:rsidRPr="005C58A2">
        <w:t xml:space="preserve"> Acceptance</w:t>
      </w:r>
      <w:bookmarkEnd w:id="696"/>
    </w:p>
    <w:p w14:paraId="58CBFA42" w14:textId="77777777" w:rsidR="00F332FD" w:rsidRPr="00B278E3" w:rsidRDefault="00F332FD" w:rsidP="00F332FD">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697" w:name="_Toc52523765"/>
      <w:r w:rsidRPr="00B278E3">
        <w:rPr>
          <w:rFonts w:asciiTheme="majorHAnsi" w:eastAsiaTheme="majorEastAsia" w:hAnsiTheme="majorHAnsi" w:cstheme="majorBidi"/>
          <w:b/>
          <w:bCs/>
          <w:smallCaps/>
          <w:color w:val="407EC9"/>
          <w:sz w:val="22"/>
        </w:rPr>
        <w:t>Introduction</w:t>
      </w:r>
      <w:bookmarkEnd w:id="697"/>
    </w:p>
    <w:p w14:paraId="24586028" w14:textId="49B4198D" w:rsidR="009A6D4B" w:rsidRPr="00B278E3" w:rsidRDefault="00A53AAD" w:rsidP="00F332FD">
      <w:pPr>
        <w:spacing w:after="120"/>
        <w:jc w:val="both"/>
        <w:rPr>
          <w:sz w:val="22"/>
        </w:rPr>
      </w:pPr>
      <w:r w:rsidRPr="00B278E3">
        <w:rPr>
          <w:sz w:val="22"/>
        </w:rPr>
        <w:t>Site Acceptance</w:t>
      </w:r>
      <w:r w:rsidR="00F332FD" w:rsidRPr="00B278E3">
        <w:rPr>
          <w:sz w:val="22"/>
        </w:rPr>
        <w:t xml:space="preserve"> should demonstrate </w:t>
      </w:r>
      <w:r w:rsidRPr="00B278E3">
        <w:rPr>
          <w:sz w:val="22"/>
        </w:rPr>
        <w:t xml:space="preserve">against the agreed design and / or requirements </w:t>
      </w:r>
      <w:r w:rsidR="00F332FD" w:rsidRPr="00B278E3">
        <w:rPr>
          <w:sz w:val="22"/>
        </w:rPr>
        <w:t xml:space="preserve">of the </w:t>
      </w:r>
      <w:r w:rsidR="009A6D4B" w:rsidRPr="00B278E3">
        <w:rPr>
          <w:sz w:val="22"/>
        </w:rPr>
        <w:t>s</w:t>
      </w:r>
      <w:r w:rsidR="00F332FD" w:rsidRPr="00B278E3">
        <w:rPr>
          <w:sz w:val="22"/>
        </w:rPr>
        <w:t>ystem after installation</w:t>
      </w:r>
      <w:r w:rsidR="009A6D4B" w:rsidRPr="00B278E3">
        <w:rPr>
          <w:sz w:val="22"/>
        </w:rPr>
        <w:t>.</w:t>
      </w:r>
    </w:p>
    <w:p w14:paraId="396B5A7D" w14:textId="0B67FFA0" w:rsidR="001E2ABD" w:rsidRPr="00DE3CA0" w:rsidRDefault="009A6D4B" w:rsidP="001E2ABD">
      <w:pPr>
        <w:pStyle w:val="BodyText"/>
        <w:rPr>
          <w:moveTo w:id="698" w:author="tkmts-c" w:date="2020-09-29T15:10:00Z"/>
        </w:rPr>
      </w:pPr>
      <w:r w:rsidRPr="00B278E3">
        <w:t>Site Acceptance</w:t>
      </w:r>
      <w:r w:rsidR="00F332FD" w:rsidRPr="00B278E3">
        <w:t xml:space="preserve"> </w:t>
      </w:r>
      <w:r w:rsidRPr="00B278E3">
        <w:t xml:space="preserve">should </w:t>
      </w:r>
      <w:r w:rsidR="00F332FD" w:rsidRPr="00B278E3">
        <w:t xml:space="preserve">address those requirements that can only be tested in the operational environment. </w:t>
      </w:r>
      <w:commentRangeStart w:id="699"/>
      <w:r w:rsidR="00F332FD" w:rsidRPr="00B278E3">
        <w:t xml:space="preserve">It </w:t>
      </w:r>
      <w:del w:id="700" w:author="Takuya Fukuda _ Tokyo Keiki" w:date="2020-10-05T17:16:00Z">
        <w:r w:rsidRPr="00B278E3" w:rsidDel="000200CF">
          <w:delText xml:space="preserve">should </w:delText>
        </w:r>
      </w:del>
      <w:ins w:id="701" w:author="Takuya Fukuda _ Tokyo Keiki" w:date="2020-10-05T17:16:00Z">
        <w:r w:rsidR="000200CF">
          <w:t>can</w:t>
        </w:r>
        <w:r w:rsidR="000200CF" w:rsidRPr="00B278E3">
          <w:t xml:space="preserve"> </w:t>
        </w:r>
      </w:ins>
      <w:r w:rsidRPr="00B278E3">
        <w:t xml:space="preserve">reference </w:t>
      </w:r>
      <w:r w:rsidR="00F332FD" w:rsidRPr="00B278E3">
        <w:t xml:space="preserve">the Factory Acceptance </w:t>
      </w:r>
      <w:r w:rsidRPr="00B278E3">
        <w:t>outcome</w:t>
      </w:r>
      <w:ins w:id="702" w:author="Takuya Fukuda _ Tokyo Keiki" w:date="2020-10-08T15:24:00Z">
        <w:r w:rsidR="00FA7936">
          <w:t xml:space="preserve"> </w:t>
        </w:r>
      </w:ins>
      <w:del w:id="703" w:author="Takuya Fukuda _ Tokyo Keiki" w:date="2020-10-08T15:24:00Z">
        <w:r w:rsidR="00F332FD" w:rsidRPr="00B278E3" w:rsidDel="00FA7936">
          <w:delText>.</w:delText>
        </w:r>
        <w:commentRangeEnd w:id="699"/>
        <w:r w:rsidR="00EF2B0F" w:rsidDel="00FA7936">
          <w:rPr>
            <w:rStyle w:val="CommentReference"/>
          </w:rPr>
          <w:commentReference w:id="699"/>
        </w:r>
        <w:r w:rsidR="00F332FD" w:rsidRPr="00B278E3" w:rsidDel="00FA7936">
          <w:delText xml:space="preserve"> </w:delText>
        </w:r>
      </w:del>
      <w:moveToRangeStart w:id="704" w:author="tkmts-c" w:date="2020-09-29T15:10:00Z" w:name="move52284616"/>
      <w:moveTo w:id="705" w:author="tkmts-c" w:date="2020-09-29T15:10:00Z">
        <w:del w:id="706" w:author="Takuya Fukuda _ Tokyo Keiki" w:date="2020-10-08T15:24:00Z">
          <w:r w:rsidR="001E2ABD" w:rsidRPr="00586202" w:rsidDel="00FA7936">
            <w:delText xml:space="preserve">Ideally, the SAT should </w:delText>
          </w:r>
        </w:del>
        <w:r w:rsidR="001E2ABD" w:rsidRPr="00586202">
          <w:t xml:space="preserve">not </w:t>
        </w:r>
      </w:moveTo>
      <w:ins w:id="707" w:author="Takuya Fukuda _ Tokyo Keiki" w:date="2020-10-08T15:24:00Z">
        <w:r w:rsidR="00FA7936">
          <w:t xml:space="preserve">to </w:t>
        </w:r>
      </w:ins>
      <w:moveTo w:id="708" w:author="tkmts-c" w:date="2020-09-29T15:10:00Z">
        <w:r w:rsidR="001E2ABD" w:rsidRPr="00586202">
          <w:t>repeat the tests done at FAT.</w:t>
        </w:r>
      </w:moveTo>
    </w:p>
    <w:moveToRangeEnd w:id="704"/>
    <w:p w14:paraId="433D6568" w14:textId="1AB1E1D4" w:rsidR="00A6226A" w:rsidRPr="00B278E3" w:rsidRDefault="009A6D4B" w:rsidP="00D24040">
      <w:pPr>
        <w:spacing w:after="120"/>
        <w:jc w:val="both"/>
      </w:pPr>
      <w:r w:rsidRPr="00B278E3">
        <w:rPr>
          <w:sz w:val="22"/>
        </w:rPr>
        <w:t xml:space="preserve">Site acceptance </w:t>
      </w:r>
      <w:r w:rsidR="00F332FD" w:rsidRPr="00B278E3">
        <w:rPr>
          <w:sz w:val="22"/>
        </w:rPr>
        <w:t>may include inspections, functional checks and performance measurements.</w:t>
      </w:r>
      <w:r w:rsidR="001E2ABD">
        <w:rPr>
          <w:sz w:val="22"/>
        </w:rPr>
        <w:t xml:space="preserve"> </w:t>
      </w:r>
    </w:p>
    <w:p w14:paraId="7DBDBF3B" w14:textId="557227C9" w:rsidR="00AD0726" w:rsidRPr="001E2ABD" w:rsidRDefault="00AD0726" w:rsidP="00F332FD">
      <w:pPr>
        <w:spacing w:after="120"/>
        <w:jc w:val="both"/>
        <w:rPr>
          <w:sz w:val="22"/>
        </w:rPr>
      </w:pPr>
    </w:p>
    <w:p w14:paraId="0B741FA1" w14:textId="61F65062" w:rsidR="00AD0726" w:rsidRPr="00586202" w:rsidRDefault="00FA7936" w:rsidP="00AD0726">
      <w:pPr>
        <w:pStyle w:val="BodyText"/>
      </w:pPr>
      <w:ins w:id="709" w:author="Takuya Fukuda _ Tokyo Keiki" w:date="2020-10-08T15:25:00Z">
        <w:r>
          <w:t xml:space="preserve">The main </w:t>
        </w:r>
      </w:ins>
      <w:del w:id="710" w:author="Takuya Fukuda _ Tokyo Keiki" w:date="2020-10-08T15:25:00Z">
        <w:r w:rsidR="00AD0726" w:rsidRPr="00586202" w:rsidDel="00FA7936">
          <w:delText>R</w:delText>
        </w:r>
      </w:del>
      <w:ins w:id="711" w:author="Takuya Fukuda _ Tokyo Keiki" w:date="2020-10-08T15:25:00Z">
        <w:r>
          <w:t>r</w:t>
        </w:r>
      </w:ins>
      <w:r w:rsidR="00AD0726" w:rsidRPr="00586202">
        <w:t>easons for testing on site</w:t>
      </w:r>
      <w:r w:rsidR="001E2ABD">
        <w:t xml:space="preserve"> are</w:t>
      </w:r>
      <w:r w:rsidR="004A3EDF">
        <w:t xml:space="preserve"> to accept</w:t>
      </w:r>
      <w:r w:rsidR="00AD0726" w:rsidRPr="00586202">
        <w:t>:</w:t>
      </w:r>
    </w:p>
    <w:p w14:paraId="02B78D65" w14:textId="5A3B0625" w:rsidR="00A36300" w:rsidRDefault="00FA7936" w:rsidP="004A3EDF">
      <w:pPr>
        <w:pStyle w:val="Bullet1"/>
        <w:rPr>
          <w:ins w:id="712" w:author="Takuya Fukuda _ Tokyo Keiki" w:date="2020-09-29T19:56:00Z"/>
        </w:rPr>
      </w:pPr>
      <w:ins w:id="713" w:author="Takuya Fukuda _ Tokyo Keiki" w:date="2020-10-08T15:26:00Z">
        <w:r>
          <w:t>Dynamic p</w:t>
        </w:r>
      </w:ins>
      <w:ins w:id="714" w:author="Takuya Fukuda _ Tokyo Keiki" w:date="2020-09-29T19:56:00Z">
        <w:r w:rsidR="00A36300">
          <w:t>erform</w:t>
        </w:r>
      </w:ins>
      <w:ins w:id="715" w:author="Takuya Fukuda _ Tokyo Keiki" w:date="2020-09-29T21:13:00Z">
        <w:r w:rsidR="00D173C4">
          <w:t>anc</w:t>
        </w:r>
      </w:ins>
      <w:ins w:id="716" w:author="Takuya Fukuda _ Tokyo Keiki" w:date="2020-09-29T21:14:00Z">
        <w:r w:rsidR="00D173C4">
          <w:t>e</w:t>
        </w:r>
      </w:ins>
      <w:ins w:id="717" w:author="Takuya Fukuda _ Tokyo Keiki" w:date="2020-09-29T19:56:00Z">
        <w:r w:rsidR="00D173C4">
          <w:t xml:space="preserve"> </w:t>
        </w:r>
        <w:r w:rsidR="00A36300">
          <w:t xml:space="preserve">measurement/tests </w:t>
        </w:r>
      </w:ins>
      <w:ins w:id="718" w:author="Takuya Fukuda _ Tokyo Keiki" w:date="2020-09-29T21:14:00Z">
        <w:r w:rsidR="00D173C4">
          <w:t xml:space="preserve">in </w:t>
        </w:r>
      </w:ins>
      <w:ins w:id="719" w:author="Takuya Fukuda _ Tokyo Keiki" w:date="2020-10-08T15:27:00Z">
        <w:r>
          <w:t xml:space="preserve">the </w:t>
        </w:r>
      </w:ins>
      <w:ins w:id="720" w:author="Takuya Fukuda _ Tokyo Keiki" w:date="2020-09-29T21:14:00Z">
        <w:r w:rsidR="00D173C4">
          <w:t>field</w:t>
        </w:r>
        <w:commentRangeStart w:id="721"/>
        <w:r w:rsidR="00D173C4">
          <w:t xml:space="preserve"> </w:t>
        </w:r>
      </w:ins>
      <w:ins w:id="722" w:author="Takuya Fukuda _ Tokyo Keiki" w:date="2020-09-29T19:56:00Z">
        <w:r w:rsidR="00D173C4">
          <w:t>with liv</w:t>
        </w:r>
        <w:r w:rsidR="00A36300">
          <w:t>e data</w:t>
        </w:r>
      </w:ins>
      <w:commentRangeEnd w:id="721"/>
      <w:ins w:id="723" w:author="Takuya Fukuda _ Tokyo Keiki" w:date="2020-10-08T15:27:00Z">
        <w:r>
          <w:rPr>
            <w:rStyle w:val="CommentReference"/>
          </w:rPr>
          <w:commentReference w:id="721"/>
        </w:r>
      </w:ins>
    </w:p>
    <w:p w14:paraId="00EE274D" w14:textId="183DB898" w:rsidR="00AD0726" w:rsidRPr="00586202" w:rsidRDefault="00AD0726" w:rsidP="004A3EDF">
      <w:pPr>
        <w:pStyle w:val="Bullet1"/>
      </w:pPr>
      <w:r w:rsidRPr="00586202">
        <w:t xml:space="preserve">Interaction </w:t>
      </w:r>
      <w:ins w:id="724" w:author="Takuya Fukuda _ Tokyo Keiki" w:date="2020-10-08T15:27:00Z">
        <w:r w:rsidR="004A3EDF">
          <w:t>of system</w:t>
        </w:r>
      </w:ins>
      <w:ins w:id="725" w:author="Takuya Fukuda _ Tokyo Keiki" w:date="2020-10-08T15:28:00Z">
        <w:r w:rsidR="004A3EDF">
          <w:t>(s)</w:t>
        </w:r>
      </w:ins>
      <w:ins w:id="726" w:author="Takuya Fukuda _ Tokyo Keiki" w:date="2020-10-08T15:27:00Z">
        <w:r w:rsidR="004A3EDF">
          <w:t xml:space="preserve"> to system</w:t>
        </w:r>
      </w:ins>
      <w:ins w:id="727" w:author="Takuya Fukuda _ Tokyo Keiki" w:date="2020-10-08T15:28:00Z">
        <w:r w:rsidR="004A3EDF">
          <w:t>(s)</w:t>
        </w:r>
      </w:ins>
      <w:del w:id="728" w:author="Takuya Fukuda _ Tokyo Keiki" w:date="2020-10-08T15:28:00Z">
        <w:r w:rsidRPr="00586202" w:rsidDel="004A3EDF">
          <w:delText>with other system</w:delText>
        </w:r>
      </w:del>
      <w:ins w:id="729" w:author="tkmts-c" w:date="2020-09-29T15:09:00Z">
        <w:del w:id="730" w:author="Takuya Fukuda _ Tokyo Keiki" w:date="2020-10-08T15:28:00Z">
          <w:r w:rsidR="001E2ABD" w:rsidDel="004A3EDF">
            <w:delText>(</w:delText>
          </w:r>
        </w:del>
      </w:ins>
      <w:del w:id="731" w:author="Takuya Fukuda _ Tokyo Keiki" w:date="2020-10-08T15:28:00Z">
        <w:r w:rsidRPr="00586202" w:rsidDel="004A3EDF">
          <w:delText>s</w:delText>
        </w:r>
      </w:del>
      <w:ins w:id="732" w:author="tkmts-c" w:date="2020-09-29T15:09:00Z">
        <w:del w:id="733" w:author="Takuya Fukuda _ Tokyo Keiki" w:date="2020-10-08T15:28:00Z">
          <w:r w:rsidR="001E2ABD" w:rsidDel="004A3EDF">
            <w:delText>)</w:delText>
          </w:r>
        </w:del>
        <w:r w:rsidR="001E2ABD">
          <w:t>;</w:t>
        </w:r>
      </w:ins>
    </w:p>
    <w:p w14:paraId="4B667735" w14:textId="076778FD" w:rsidR="00AD0726" w:rsidRPr="00586202" w:rsidRDefault="00AD0726" w:rsidP="004A3EDF">
      <w:pPr>
        <w:pStyle w:val="Bullet1"/>
      </w:pPr>
      <w:r w:rsidRPr="00586202">
        <w:t xml:space="preserve">Interaction with present </w:t>
      </w:r>
      <w:ins w:id="734" w:author="Takuya Fukuda _ Tokyo Keiki" w:date="2020-10-08T15:28:00Z">
        <w:r w:rsidR="004A3EDF">
          <w:t xml:space="preserve">system(s) and </w:t>
        </w:r>
      </w:ins>
      <w:r w:rsidRPr="00586202">
        <w:t>infrastructure</w:t>
      </w:r>
      <w:ins w:id="735" w:author="tkmts-c" w:date="2020-09-29T15:09:00Z">
        <w:r w:rsidR="001E2ABD">
          <w:t>; and</w:t>
        </w:r>
      </w:ins>
    </w:p>
    <w:p w14:paraId="19492560" w14:textId="77777777" w:rsidR="00EF2B0F" w:rsidRDefault="00AD0726" w:rsidP="004A3EDF">
      <w:pPr>
        <w:pStyle w:val="Bullet1"/>
        <w:rPr>
          <w:ins w:id="736" w:author="Takuya Fukuda _ Tokyo Keiki" w:date="2020-10-01T15:40:00Z"/>
        </w:rPr>
      </w:pPr>
      <w:r w:rsidRPr="00586202">
        <w:t>representative environment (e.g. geography)</w:t>
      </w:r>
    </w:p>
    <w:p w14:paraId="34F81BF9" w14:textId="082E4C60" w:rsidR="00AD0726" w:rsidRPr="00586202" w:rsidRDefault="00EF2B0F" w:rsidP="004A3EDF">
      <w:pPr>
        <w:pStyle w:val="Bullet1"/>
      </w:pPr>
      <w:ins w:id="737" w:author="Takuya Fukuda _ Tokyo Keiki" w:date="2020-10-01T15:40:00Z">
        <w:r>
          <w:t xml:space="preserve">to demonstrate </w:t>
        </w:r>
      </w:ins>
      <w:ins w:id="738" w:author="Takuya Fukuda _ Tokyo Keiki" w:date="2020-10-08T15:29:00Z">
        <w:r w:rsidR="004A3EDF">
          <w:t xml:space="preserve">compliance and </w:t>
        </w:r>
      </w:ins>
      <w:ins w:id="739" w:author="Takuya Fukuda _ Tokyo Keiki" w:date="2020-10-01T15:40:00Z">
        <w:r>
          <w:t xml:space="preserve">suitability for </w:t>
        </w:r>
      </w:ins>
      <w:ins w:id="740" w:author="Takuya Fukuda _ Tokyo Keiki" w:date="2020-10-08T15:30:00Z">
        <w:r w:rsidR="004A3EDF">
          <w:t xml:space="preserve">the </w:t>
        </w:r>
      </w:ins>
      <w:ins w:id="741" w:author="Takuya Fukuda _ Tokyo Keiki" w:date="2020-10-01T15:40:00Z">
        <w:r>
          <w:t>purpose of the system</w:t>
        </w:r>
      </w:ins>
      <w:ins w:id="742" w:author="tkmts-c" w:date="2020-09-29T15:09:00Z">
        <w:r w:rsidR="001E2ABD">
          <w:t>.</w:t>
        </w:r>
      </w:ins>
    </w:p>
    <w:p w14:paraId="35F76A3C" w14:textId="0E0DB61F" w:rsidR="00A84711" w:rsidRDefault="00AD0726" w:rsidP="00D91856">
      <w:pPr>
        <w:pStyle w:val="BodyText"/>
      </w:pPr>
      <w:moveFromRangeStart w:id="743" w:author="tkmts-c" w:date="2020-09-29T15:10:00Z" w:name="move52284616"/>
      <w:moveFrom w:id="744" w:author="tkmts-c" w:date="2020-09-29T15:10:00Z">
        <w:r w:rsidRPr="00586202" w:rsidDel="001E2ABD">
          <w:t>Ideally, the SAT should not repeat the tests done at FAT.</w:t>
        </w:r>
      </w:moveFrom>
      <w:moveFromRangeEnd w:id="743"/>
    </w:p>
    <w:p w14:paraId="3F107A7C" w14:textId="77777777" w:rsidR="00D91856" w:rsidRDefault="00D91856" w:rsidP="00D91856">
      <w:pPr>
        <w:pStyle w:val="BodyText"/>
      </w:pPr>
    </w:p>
    <w:p w14:paraId="5762EB56" w14:textId="19C68EE6" w:rsidR="00F332FD" w:rsidRPr="00B278E3" w:rsidRDefault="000809F7" w:rsidP="00F332FD">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745" w:name="_Toc52523766"/>
      <w:ins w:id="746" w:author="Takuya Fukuda _ Tokyo Keiki" w:date="2020-10-05T17:29:00Z">
        <w:r w:rsidRPr="000809F7">
          <w:rPr>
            <w:rFonts w:asciiTheme="majorHAnsi" w:eastAsiaTheme="majorEastAsia" w:hAnsiTheme="majorHAnsi" w:cstheme="majorBidi"/>
            <w:b/>
            <w:bCs/>
            <w:smallCaps/>
            <w:color w:val="407EC9"/>
            <w:sz w:val="22"/>
          </w:rPr>
          <w:t xml:space="preserve">Test readiness </w:t>
        </w:r>
      </w:ins>
      <w:del w:id="747" w:author="Takuya Fukuda _ Tokyo Keiki" w:date="2020-10-05T17:29:00Z">
        <w:r w:rsidR="00F332FD" w:rsidRPr="00B278E3" w:rsidDel="000809F7">
          <w:rPr>
            <w:rFonts w:asciiTheme="majorHAnsi" w:eastAsiaTheme="majorEastAsia" w:hAnsiTheme="majorHAnsi" w:cstheme="majorBidi"/>
            <w:b/>
            <w:bCs/>
            <w:smallCaps/>
            <w:color w:val="407EC9"/>
            <w:sz w:val="22"/>
          </w:rPr>
          <w:delText xml:space="preserve">Pre-conditions </w:delText>
        </w:r>
      </w:del>
      <w:del w:id="748" w:author="Takuya Fukuda _ Tokyo Keiki" w:date="2020-10-08T11:49:00Z">
        <w:r w:rsidR="00F332FD" w:rsidRPr="00B278E3" w:rsidDel="00F11011">
          <w:rPr>
            <w:rFonts w:asciiTheme="majorHAnsi" w:eastAsiaTheme="majorEastAsia" w:hAnsiTheme="majorHAnsi" w:cstheme="majorBidi"/>
            <w:b/>
            <w:bCs/>
            <w:smallCaps/>
            <w:color w:val="407EC9"/>
            <w:sz w:val="22"/>
          </w:rPr>
          <w:delText>for site acceptance</w:delText>
        </w:r>
      </w:del>
      <w:bookmarkEnd w:id="745"/>
    </w:p>
    <w:p w14:paraId="750CC790" w14:textId="0CD725E3" w:rsidR="009A6D4B" w:rsidRPr="00B278E3" w:rsidRDefault="00DE16D5" w:rsidP="009A6D4B">
      <w:pPr>
        <w:pStyle w:val="BodyText"/>
      </w:pPr>
      <w:r w:rsidRPr="00B278E3">
        <w:t xml:space="preserve">Prior to </w:t>
      </w:r>
      <w:r w:rsidR="009A6D4B" w:rsidRPr="00B278E3">
        <w:t>Site Acceptance</w:t>
      </w:r>
      <w:ins w:id="749" w:author="Takuya Fukuda _ Tokyo Keiki" w:date="2020-10-08T15:30:00Z">
        <w:r w:rsidR="004A3EDF">
          <w:t>,</w:t>
        </w:r>
      </w:ins>
      <w:r w:rsidR="009A6D4B" w:rsidRPr="00B278E3">
        <w:t xml:space="preserve"> the following</w:t>
      </w:r>
      <w:r w:rsidRPr="00B278E3">
        <w:t xml:space="preserve"> should be considered:</w:t>
      </w:r>
      <w:r w:rsidR="009A6D4B" w:rsidRPr="00B278E3">
        <w:t xml:space="preserve"> </w:t>
      </w:r>
    </w:p>
    <w:p w14:paraId="3924ED52" w14:textId="0D845558" w:rsidR="00DE16D5" w:rsidRPr="00B278E3" w:rsidRDefault="004A3EDF" w:rsidP="004A3EDF">
      <w:pPr>
        <w:pStyle w:val="Bullet1"/>
      </w:pPr>
      <w:ins w:id="750" w:author="Takuya Fukuda _ Tokyo Keiki" w:date="2020-10-08T15:30:00Z">
        <w:r>
          <w:t xml:space="preserve">Condition </w:t>
        </w:r>
      </w:ins>
      <w:commentRangeStart w:id="751"/>
      <w:del w:id="752" w:author="Takuya Fukuda _ Tokyo Keiki" w:date="2020-10-08T15:30:00Z">
        <w:r w:rsidR="00DE16D5" w:rsidRPr="00B278E3" w:rsidDel="004A3EDF">
          <w:delText xml:space="preserve">Completion </w:delText>
        </w:r>
      </w:del>
      <w:r w:rsidR="00DE16D5" w:rsidRPr="00B278E3">
        <w:t>of installation</w:t>
      </w:r>
      <w:ins w:id="753" w:author="Takuya Fukuda _ Tokyo Keiki" w:date="2020-10-08T15:32:00Z">
        <w:r>
          <w:t>, system set up</w:t>
        </w:r>
      </w:ins>
      <w:ins w:id="754" w:author="Takuya Fukuda _ Tokyo Keiki" w:date="2020-10-08T15:31:00Z">
        <w:r>
          <w:t xml:space="preserve"> and integration</w:t>
        </w:r>
      </w:ins>
      <w:commentRangeStart w:id="755"/>
      <w:ins w:id="756" w:author="tkmts-c" w:date="2020-09-29T14:36:00Z">
        <w:r w:rsidR="00AA4CE6">
          <w:t xml:space="preserve">, if not, status </w:t>
        </w:r>
      </w:ins>
      <w:ins w:id="757" w:author="Takuya Fukuda _ Tokyo Keiki" w:date="2020-10-05T17:18:00Z">
        <w:r w:rsidR="00290960">
          <w:t>should be reported</w:t>
        </w:r>
      </w:ins>
      <w:ins w:id="758" w:author="tkmts-c" w:date="2020-09-29T14:36:00Z">
        <w:del w:id="759" w:author="Takuya Fukuda _ Tokyo Keiki" w:date="2020-10-05T17:18:00Z">
          <w:r w:rsidR="00AA4CE6" w:rsidDel="00290960">
            <w:delText>o</w:delText>
          </w:r>
        </w:del>
      </w:ins>
      <w:ins w:id="760" w:author="tkmts-c" w:date="2020-09-29T14:37:00Z">
        <w:del w:id="761" w:author="Takuya Fukuda _ Tokyo Keiki" w:date="2020-10-05T17:18:00Z">
          <w:r w:rsidR="00AA4CE6" w:rsidDel="00290960">
            <w:delText>f installation</w:delText>
          </w:r>
        </w:del>
      </w:ins>
      <w:commentRangeEnd w:id="755"/>
      <w:r>
        <w:rPr>
          <w:rStyle w:val="CommentReference"/>
        </w:rPr>
        <w:commentReference w:id="755"/>
      </w:r>
      <w:ins w:id="762" w:author="tkmts-c" w:date="2020-09-29T14:37:00Z">
        <w:r w:rsidR="00AA4CE6">
          <w:t>;</w:t>
        </w:r>
      </w:ins>
    </w:p>
    <w:p w14:paraId="509F6BBF" w14:textId="64183908" w:rsidR="00DE16D5" w:rsidRPr="00B278E3" w:rsidDel="004A3EDF" w:rsidRDefault="00DE16D5" w:rsidP="004A3EDF">
      <w:pPr>
        <w:pStyle w:val="Bullet1"/>
        <w:rPr>
          <w:del w:id="763" w:author="Takuya Fukuda _ Tokyo Keiki" w:date="2020-10-08T15:32:00Z"/>
        </w:rPr>
      </w:pPr>
      <w:del w:id="764" w:author="Takuya Fukuda _ Tokyo Keiki" w:date="2020-10-08T15:31:00Z">
        <w:r w:rsidRPr="00B278E3" w:rsidDel="004A3EDF">
          <w:delText xml:space="preserve">Completion </w:delText>
        </w:r>
      </w:del>
      <w:del w:id="765" w:author="Takuya Fukuda _ Tokyo Keiki" w:date="2020-10-08T15:32:00Z">
        <w:r w:rsidRPr="00B278E3" w:rsidDel="004A3EDF">
          <w:delText>of system setup</w:delText>
        </w:r>
      </w:del>
      <w:commentRangeEnd w:id="751"/>
      <w:ins w:id="766" w:author="tkmts-c" w:date="2020-09-29T14:58:00Z">
        <w:del w:id="767" w:author="Takuya Fukuda _ Tokyo Keiki" w:date="2020-10-08T15:32:00Z">
          <w:r w:rsidR="00A6226A" w:rsidDel="004A3EDF">
            <w:delText xml:space="preserve"> including integration of systems</w:delText>
          </w:r>
        </w:del>
      </w:ins>
      <w:ins w:id="768" w:author="tkmts-c" w:date="2020-09-29T14:37:00Z">
        <w:del w:id="769" w:author="Takuya Fukuda _ Tokyo Keiki" w:date="2020-10-08T15:32:00Z">
          <w:r w:rsidR="00AA4CE6" w:rsidDel="004A3EDF">
            <w:delText xml:space="preserve">, if not, status </w:delText>
          </w:r>
        </w:del>
        <w:del w:id="770" w:author="Takuya Fukuda _ Tokyo Keiki" w:date="2020-10-05T17:18:00Z">
          <w:r w:rsidR="00AA4CE6" w:rsidDel="00290960">
            <w:delText>of setup</w:delText>
          </w:r>
        </w:del>
        <w:del w:id="771" w:author="Takuya Fukuda _ Tokyo Keiki" w:date="2020-10-08T15:32:00Z">
          <w:r w:rsidR="00AA4CE6" w:rsidDel="004A3EDF">
            <w:delText>;</w:delText>
          </w:r>
        </w:del>
      </w:ins>
      <w:del w:id="772" w:author="Takuya Fukuda _ Tokyo Keiki" w:date="2020-10-08T15:32:00Z">
        <w:r w:rsidR="00285706" w:rsidDel="004A3EDF">
          <w:rPr>
            <w:rStyle w:val="CommentReference"/>
          </w:rPr>
          <w:commentReference w:id="751"/>
        </w:r>
      </w:del>
    </w:p>
    <w:p w14:paraId="2B57954B" w14:textId="12FB8453" w:rsidR="00DE16D5" w:rsidRPr="00B278E3" w:rsidRDefault="00DE16D5" w:rsidP="004A3EDF">
      <w:pPr>
        <w:pStyle w:val="Bullet1"/>
      </w:pPr>
      <w:r w:rsidRPr="00B278E3">
        <w:t>Status of possible corrective actions from Factory Acceptance</w:t>
      </w:r>
      <w:ins w:id="773" w:author="tkmts-c" w:date="2020-09-29T14:37:00Z">
        <w:r w:rsidR="00AA4CE6">
          <w:t>;</w:t>
        </w:r>
      </w:ins>
    </w:p>
    <w:p w14:paraId="3F2B1D18" w14:textId="1A480789" w:rsidR="00F332FD" w:rsidRPr="00B278E3" w:rsidRDefault="00F332FD" w:rsidP="004A3EDF">
      <w:pPr>
        <w:pStyle w:val="Bullet1"/>
      </w:pPr>
      <w:r w:rsidRPr="00B278E3">
        <w:t>Site access and physical security</w:t>
      </w:r>
      <w:ins w:id="774" w:author="tkmts-c" w:date="2020-09-29T14:37:00Z">
        <w:r w:rsidR="00AA4CE6">
          <w:t>;</w:t>
        </w:r>
      </w:ins>
    </w:p>
    <w:p w14:paraId="7407F51C" w14:textId="61FF1DFC" w:rsidR="00F332FD" w:rsidRPr="00B278E3" w:rsidRDefault="00F332FD" w:rsidP="004A3EDF">
      <w:pPr>
        <w:pStyle w:val="Bullet1"/>
      </w:pPr>
      <w:r w:rsidRPr="00B278E3">
        <w:t>Construction works</w:t>
      </w:r>
      <w:ins w:id="775" w:author="tkmts-c" w:date="2020-09-29T14:37:00Z">
        <w:r w:rsidR="00AA4CE6">
          <w:t>;</w:t>
        </w:r>
      </w:ins>
    </w:p>
    <w:p w14:paraId="705339BE" w14:textId="6B032C7A" w:rsidR="00F332FD" w:rsidRPr="00B278E3" w:rsidRDefault="00F332FD" w:rsidP="004A3EDF">
      <w:pPr>
        <w:pStyle w:val="Bullet1"/>
      </w:pPr>
      <w:r w:rsidRPr="00B278E3">
        <w:t>Facilities such as power supplies (grid / non-grid / backup) and environmental conditioning</w:t>
      </w:r>
      <w:ins w:id="776" w:author="tkmts-c" w:date="2020-09-29T14:37:00Z">
        <w:r w:rsidR="00AA4CE6">
          <w:t>;</w:t>
        </w:r>
      </w:ins>
    </w:p>
    <w:p w14:paraId="43DB108E" w14:textId="742C1478" w:rsidR="00F332FD" w:rsidRPr="00B278E3" w:rsidRDefault="00F332FD" w:rsidP="004A3EDF">
      <w:pPr>
        <w:pStyle w:val="Bullet1"/>
      </w:pPr>
      <w:r w:rsidRPr="00B278E3">
        <w:t>Safety measures, such as proper grounding, fire and lightning protection</w:t>
      </w:r>
      <w:ins w:id="777" w:author="tkmts-c" w:date="2020-09-29T14:37:00Z">
        <w:r w:rsidR="00AA4CE6">
          <w:t>;</w:t>
        </w:r>
      </w:ins>
      <w:del w:id="778" w:author="tkmts-c" w:date="2020-09-29T14:37:00Z">
        <w:r w:rsidRPr="00B278E3" w:rsidDel="00AA4CE6">
          <w:delText>.</w:delText>
        </w:r>
      </w:del>
    </w:p>
    <w:p w14:paraId="4616EC08" w14:textId="6A98680F" w:rsidR="00F332FD" w:rsidRPr="00B278E3" w:rsidRDefault="00F332FD" w:rsidP="004A3EDF">
      <w:pPr>
        <w:pStyle w:val="Bullet1"/>
      </w:pPr>
      <w:r w:rsidRPr="00B278E3">
        <w:t>Ergonomics</w:t>
      </w:r>
      <w:ins w:id="779" w:author="tkmts-c" w:date="2020-09-29T14:37:00Z">
        <w:r w:rsidR="00AA4CE6">
          <w:t>; and</w:t>
        </w:r>
      </w:ins>
    </w:p>
    <w:p w14:paraId="7869BD94" w14:textId="083ACF8E" w:rsidR="00F332FD" w:rsidRDefault="00EC02D0" w:rsidP="004A3EDF">
      <w:pPr>
        <w:pStyle w:val="Bullet1"/>
        <w:rPr>
          <w:ins w:id="780" w:author="Takuya Fukuda _ Tokyo Keiki" w:date="2020-09-29T19:57:00Z"/>
        </w:rPr>
      </w:pPr>
      <w:r>
        <w:t xml:space="preserve">Communication </w:t>
      </w:r>
      <w:r w:rsidR="00F332FD" w:rsidRPr="00B278E3">
        <w:t>connections, on-site and, if required, off-site</w:t>
      </w:r>
      <w:ins w:id="781" w:author="tkmts-c" w:date="2020-09-29T14:37:00Z">
        <w:r w:rsidR="00AA4CE6">
          <w:t>.</w:t>
        </w:r>
      </w:ins>
    </w:p>
    <w:p w14:paraId="7D918464" w14:textId="2DD8B88E" w:rsidR="004A3EDF" w:rsidRPr="004A3EDF" w:rsidRDefault="004A3EDF" w:rsidP="004A3EDF">
      <w:pPr>
        <w:pStyle w:val="Bullet1"/>
        <w:rPr>
          <w:ins w:id="782" w:author="Takuya Fukuda _ Tokyo Keiki" w:date="2020-10-08T15:35:00Z"/>
        </w:rPr>
      </w:pPr>
      <w:ins w:id="783" w:author="Takuya Fukuda _ Tokyo Keiki" w:date="2020-10-08T15:35:00Z">
        <w:r w:rsidRPr="004A3EDF">
          <w:t xml:space="preserve">Agreement on the </w:t>
        </w:r>
        <w:r>
          <w:t>Site</w:t>
        </w:r>
        <w:r w:rsidRPr="004A3EDF">
          <w:t xml:space="preserve"> Acceptance Test Plan; and</w:t>
        </w:r>
      </w:ins>
    </w:p>
    <w:p w14:paraId="53393149" w14:textId="7D0C1C3B" w:rsidR="00A36300" w:rsidRDefault="004A3EDF" w:rsidP="004A3EDF">
      <w:pPr>
        <w:pStyle w:val="Bullet1"/>
      </w:pPr>
      <w:ins w:id="784" w:author="Takuya Fukuda _ Tokyo Keiki" w:date="2020-10-08T15:35:00Z">
        <w:r w:rsidRPr="004A3EDF">
          <w:t>Agreement on the Site Acceptance Test Procedure.</w:t>
        </w:r>
      </w:ins>
    </w:p>
    <w:p w14:paraId="54A3FB2B" w14:textId="77777777" w:rsidR="004A3EDF" w:rsidRPr="004A3EDF" w:rsidRDefault="004A3EDF" w:rsidP="004A3EDF">
      <w:pPr>
        <w:pStyle w:val="BodyText"/>
      </w:pPr>
    </w:p>
    <w:p w14:paraId="0B9ACC55" w14:textId="77777777" w:rsidR="00F332FD" w:rsidRPr="00B278E3" w:rsidRDefault="00F332FD" w:rsidP="00F332FD">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785" w:name="_Toc52523767"/>
      <w:r w:rsidRPr="00B278E3">
        <w:rPr>
          <w:rFonts w:asciiTheme="majorHAnsi" w:eastAsiaTheme="majorEastAsia" w:hAnsiTheme="majorHAnsi" w:cstheme="majorBidi"/>
          <w:b/>
          <w:bCs/>
          <w:smallCaps/>
          <w:color w:val="407EC9"/>
          <w:sz w:val="22"/>
        </w:rPr>
        <w:t>Test Execution</w:t>
      </w:r>
      <w:bookmarkEnd w:id="785"/>
    </w:p>
    <w:p w14:paraId="4C9D8C34" w14:textId="7A876CBF" w:rsidR="00F332FD" w:rsidRPr="00B278E3" w:rsidRDefault="00D24040" w:rsidP="00B31112">
      <w:pPr>
        <w:pStyle w:val="BodyText"/>
      </w:pPr>
      <w:ins w:id="786" w:author="Takuya Fukuda _ Tokyo Keiki" w:date="2020-10-08T16:08:00Z">
        <w:r>
          <w:t xml:space="preserve">Site </w:t>
        </w:r>
        <w:r w:rsidRPr="00B278E3">
          <w:t xml:space="preserve">Acceptance </w:t>
        </w:r>
        <w:r>
          <w:t xml:space="preserve">should be conducted based on agreed Site </w:t>
        </w:r>
        <w:r w:rsidRPr="00020D1E">
          <w:t>Acceptance Test Plan and</w:t>
        </w:r>
        <w:r>
          <w:t xml:space="preserve"> Test Procedure, and</w:t>
        </w:r>
        <w:r w:rsidRPr="00020D1E">
          <w:t xml:space="preserve"> </w:t>
        </w:r>
        <w:r>
          <w:t xml:space="preserve">Supplier </w:t>
        </w:r>
        <w:r w:rsidRPr="00FA7936">
          <w:t xml:space="preserve">should </w:t>
        </w:r>
        <w:r>
          <w:t xml:space="preserve">issue </w:t>
        </w:r>
        <w:r w:rsidRPr="00FA7936">
          <w:t xml:space="preserve">the report </w:t>
        </w:r>
        <w:r>
          <w:t xml:space="preserve">which </w:t>
        </w:r>
        <w:r w:rsidRPr="00FA7936">
          <w:t>include</w:t>
        </w:r>
        <w:r>
          <w:t>s</w:t>
        </w:r>
        <w:r w:rsidRPr="00FA7936">
          <w:t xml:space="preserve"> the items listed in Section </w:t>
        </w:r>
        <w:r w:rsidRPr="00FA7936">
          <w:fldChar w:fldCharType="begin"/>
        </w:r>
        <w:r w:rsidRPr="00FA7936">
          <w:instrText xml:space="preserve"> REF _Ref26368290 \r \h </w:instrText>
        </w:r>
        <w:r>
          <w:instrText xml:space="preserve"> \* MERGEFORMAT </w:instrText>
        </w:r>
      </w:ins>
      <w:ins w:id="787" w:author="Takuya Fukuda _ Tokyo Keiki" w:date="2020-10-08T16:08:00Z">
        <w:r w:rsidRPr="00FA7936">
          <w:fldChar w:fldCharType="separate"/>
        </w:r>
        <w:r w:rsidRPr="00FA7936">
          <w:t>2.3.3</w:t>
        </w:r>
        <w:r w:rsidRPr="00FA7936">
          <w:fldChar w:fldCharType="end"/>
        </w:r>
        <w:r w:rsidRPr="00FA7936">
          <w:t>.</w:t>
        </w:r>
        <w:r>
          <w:t xml:space="preserve"> </w:t>
        </w:r>
      </w:ins>
      <w:ins w:id="788" w:author="Takuya Fukuda _ Tokyo Keiki" w:date="2020-10-08T16:09:00Z">
        <w:r>
          <w:t xml:space="preserve">Site Acceptance Test </w:t>
        </w:r>
      </w:ins>
      <w:del w:id="789" w:author="Takuya Fukuda _ Tokyo Keiki" w:date="2020-10-08T16:09:00Z">
        <w:r w:rsidR="00DE16D5" w:rsidRPr="00B278E3" w:rsidDel="00D24040">
          <w:delText xml:space="preserve">System </w:delText>
        </w:r>
        <w:r w:rsidR="00F332FD" w:rsidRPr="00B278E3" w:rsidDel="00D24040">
          <w:delText xml:space="preserve">Testing </w:delText>
        </w:r>
      </w:del>
      <w:r w:rsidR="00A84711">
        <w:t>could</w:t>
      </w:r>
      <w:r w:rsidR="00F332FD" w:rsidRPr="00B278E3">
        <w:t xml:space="preserve"> comprise:</w:t>
      </w:r>
    </w:p>
    <w:p w14:paraId="531890FD" w14:textId="1A9340E9" w:rsidR="00F332FD" w:rsidRPr="00B278E3" w:rsidRDefault="00F332FD" w:rsidP="004A3EDF">
      <w:pPr>
        <w:pStyle w:val="Bullet1"/>
      </w:pPr>
      <w:r w:rsidRPr="00B278E3">
        <w:t>Physical Configuration Audits</w:t>
      </w:r>
      <w:ins w:id="790" w:author="tkmts-c" w:date="2020-09-29T14:37:00Z">
        <w:r w:rsidR="00AA4CE6">
          <w:t>;</w:t>
        </w:r>
      </w:ins>
    </w:p>
    <w:p w14:paraId="707F1B8A" w14:textId="326F1223" w:rsidR="00F332FD" w:rsidRPr="00B278E3" w:rsidRDefault="00F332FD" w:rsidP="004A3EDF">
      <w:pPr>
        <w:pStyle w:val="Bullet1"/>
      </w:pPr>
      <w:r w:rsidRPr="00B278E3">
        <w:t xml:space="preserve">Inspection of </w:t>
      </w:r>
      <w:r w:rsidR="00E21F6D" w:rsidRPr="00B278E3">
        <w:t xml:space="preserve">installation and </w:t>
      </w:r>
      <w:r w:rsidRPr="00B278E3">
        <w:t>workmanship including regulatory compliance</w:t>
      </w:r>
      <w:ins w:id="791" w:author="tkmts-c" w:date="2020-09-29T14:37:00Z">
        <w:r w:rsidR="00AA4CE6">
          <w:t>;</w:t>
        </w:r>
      </w:ins>
    </w:p>
    <w:p w14:paraId="440AD367" w14:textId="13DC1FA6" w:rsidR="00F332FD" w:rsidRPr="00B278E3" w:rsidRDefault="00E21F6D" w:rsidP="004A3EDF">
      <w:pPr>
        <w:pStyle w:val="Bullet1"/>
      </w:pPr>
      <w:r w:rsidRPr="00B278E3">
        <w:t xml:space="preserve">Test of </w:t>
      </w:r>
      <w:r w:rsidR="00F332FD" w:rsidRPr="00B278E3">
        <w:t xml:space="preserve">system integration, including </w:t>
      </w:r>
      <w:r w:rsidR="00EC02D0">
        <w:t>communications</w:t>
      </w:r>
      <w:ins w:id="792" w:author="tkmts-c" w:date="2020-09-29T14:38:00Z">
        <w:r w:rsidR="00AA4CE6">
          <w:t>;</w:t>
        </w:r>
      </w:ins>
    </w:p>
    <w:p w14:paraId="0EC361B4" w14:textId="3F32FB68" w:rsidR="00FA6131" w:rsidRPr="00B278E3" w:rsidRDefault="00E21F6D" w:rsidP="004A3EDF">
      <w:pPr>
        <w:pStyle w:val="Bullet1"/>
      </w:pPr>
      <w:r w:rsidRPr="00B278E3">
        <w:t>Inspect</w:t>
      </w:r>
      <w:r w:rsidR="00FA6131" w:rsidRPr="00B278E3">
        <w:t>ion of</w:t>
      </w:r>
      <w:r w:rsidRPr="00B278E3">
        <w:t xml:space="preserve"> setup</w:t>
      </w:r>
      <w:r w:rsidR="00F332FD" w:rsidRPr="00B278E3">
        <w:t>, parameter adaptations, and tuning</w:t>
      </w:r>
      <w:ins w:id="793" w:author="tkmts-c" w:date="2020-09-29T14:38:00Z">
        <w:r w:rsidR="00AA4CE6">
          <w:t>; and</w:t>
        </w:r>
      </w:ins>
    </w:p>
    <w:p w14:paraId="72260C81" w14:textId="4C1BA4EE" w:rsidR="00F332FD" w:rsidRPr="00B278E3" w:rsidRDefault="00FA6131" w:rsidP="004A3EDF">
      <w:pPr>
        <w:pStyle w:val="Bullet1"/>
      </w:pPr>
      <w:r w:rsidRPr="00B278E3">
        <w:t xml:space="preserve">Site Acceptance Tests </w:t>
      </w:r>
      <w:r w:rsidR="00AD757F" w:rsidRPr="00B278E3">
        <w:t>(SAT)</w:t>
      </w:r>
      <w:r w:rsidR="00A105A8" w:rsidRPr="00B278E3">
        <w:t xml:space="preserve">, including </w:t>
      </w:r>
      <w:r w:rsidR="00F332FD" w:rsidRPr="00B278E3">
        <w:t>Function</w:t>
      </w:r>
      <w:r w:rsidR="00A105A8" w:rsidRPr="00B278E3">
        <w:t>s</w:t>
      </w:r>
      <w:r w:rsidR="00F332FD" w:rsidRPr="00B278E3">
        <w:t xml:space="preserve"> </w:t>
      </w:r>
      <w:r w:rsidRPr="00B278E3">
        <w:t xml:space="preserve">and </w:t>
      </w:r>
      <w:r w:rsidR="00A105A8" w:rsidRPr="00B278E3">
        <w:t>Performance</w:t>
      </w:r>
      <w:ins w:id="794" w:author="tkmts-c" w:date="2020-09-29T14:38:00Z">
        <w:r w:rsidR="00AA4CE6">
          <w:t>.</w:t>
        </w:r>
      </w:ins>
    </w:p>
    <w:p w14:paraId="1BB395BD" w14:textId="0749B758" w:rsidR="005A10F1" w:rsidRPr="00B278E3" w:rsidDel="00D24040" w:rsidRDefault="005A10F1" w:rsidP="00C96325">
      <w:pPr>
        <w:spacing w:after="120"/>
        <w:rPr>
          <w:del w:id="795" w:author="Takuya Fukuda _ Tokyo Keiki" w:date="2020-10-08T16:10:00Z"/>
          <w:sz w:val="22"/>
        </w:rPr>
      </w:pPr>
      <w:commentRangeStart w:id="796"/>
    </w:p>
    <w:p w14:paraId="2230C715" w14:textId="55E744CC" w:rsidR="005A10F1" w:rsidRPr="00B278E3" w:rsidDel="00D24040" w:rsidRDefault="005A10F1" w:rsidP="005A10F1">
      <w:pPr>
        <w:pStyle w:val="BodyText"/>
        <w:rPr>
          <w:del w:id="797" w:author="Takuya Fukuda _ Tokyo Keiki" w:date="2020-10-08T16:10:00Z"/>
        </w:rPr>
      </w:pPr>
      <w:del w:id="798" w:author="Takuya Fukuda _ Tokyo Keiki" w:date="2020-10-08T16:10:00Z">
        <w:r w:rsidRPr="00B278E3" w:rsidDel="00D24040">
          <w:delText xml:space="preserve">The SAT report should include the items listed in Section </w:delText>
        </w:r>
        <w:r w:rsidRPr="00C96325" w:rsidDel="00D24040">
          <w:fldChar w:fldCharType="begin"/>
        </w:r>
        <w:r w:rsidRPr="00B278E3" w:rsidDel="00D24040">
          <w:delInstrText xml:space="preserve"> REF _Ref26368290 \r \h </w:delInstrText>
        </w:r>
        <w:r w:rsidRPr="00C96325" w:rsidDel="00D24040">
          <w:fldChar w:fldCharType="separate"/>
        </w:r>
        <w:r w:rsidR="00290960" w:rsidDel="00D24040">
          <w:delText>2.3.3</w:delText>
        </w:r>
        <w:r w:rsidRPr="00C96325" w:rsidDel="00D24040">
          <w:fldChar w:fldCharType="end"/>
        </w:r>
        <w:r w:rsidRPr="00B278E3" w:rsidDel="00D24040">
          <w:delText>.</w:delText>
        </w:r>
      </w:del>
      <w:commentRangeEnd w:id="796"/>
      <w:r w:rsidR="00D24040">
        <w:rPr>
          <w:rStyle w:val="CommentReference"/>
        </w:rPr>
        <w:commentReference w:id="796"/>
      </w:r>
    </w:p>
    <w:p w14:paraId="1FDE8373" w14:textId="0FF9887B" w:rsidR="00613551" w:rsidRDefault="00A97711" w:rsidP="00B31112">
      <w:pPr>
        <w:pStyle w:val="Heading2"/>
        <w:rPr>
          <w:ins w:id="799" w:author="Takuya Fukuda _ Tokyo Keiki" w:date="2020-10-08T20:21:00Z"/>
        </w:rPr>
      </w:pPr>
      <w:commentRangeStart w:id="800"/>
      <w:ins w:id="801" w:author="Takuya Fukuda _ Tokyo Keiki" w:date="2020-10-08T20:21:00Z">
        <w:r>
          <w:t>FINAL Acceptance</w:t>
        </w:r>
      </w:ins>
      <w:commentRangeEnd w:id="800"/>
      <w:ins w:id="802" w:author="Takuya Fukuda _ Tokyo Keiki" w:date="2020-10-09T13:35:00Z">
        <w:r w:rsidR="00B31112">
          <w:rPr>
            <w:rStyle w:val="CommentReference"/>
            <w:rFonts w:asciiTheme="minorHAnsi" w:eastAsia="MS Mincho" w:hAnsiTheme="minorHAnsi" w:cstheme="minorBidi"/>
            <w:b w:val="0"/>
            <w:bCs w:val="0"/>
            <w:i w:val="0"/>
            <w:caps w:val="0"/>
            <w:color w:val="auto"/>
          </w:rPr>
          <w:commentReference w:id="800"/>
        </w:r>
      </w:ins>
    </w:p>
    <w:p w14:paraId="72F57D92" w14:textId="7E9C3EB6" w:rsidR="00A97711" w:rsidRDefault="00A97711" w:rsidP="00B31112">
      <w:pPr>
        <w:pStyle w:val="Heading3"/>
        <w:rPr>
          <w:ins w:id="803" w:author="Takuya Fukuda _ Tokyo Keiki" w:date="2020-10-08T20:21:00Z"/>
        </w:rPr>
      </w:pPr>
      <w:ins w:id="804" w:author="Takuya Fukuda _ Tokyo Keiki" w:date="2020-10-08T20:21:00Z">
        <w:r>
          <w:t>Introduction</w:t>
        </w:r>
      </w:ins>
    </w:p>
    <w:p w14:paraId="4B1EC188" w14:textId="14860507" w:rsidR="00A97711" w:rsidRDefault="00A97711" w:rsidP="00B31112">
      <w:pPr>
        <w:pStyle w:val="BodyText"/>
        <w:rPr>
          <w:ins w:id="805" w:author="Takuya Fukuda _ Tokyo Keiki" w:date="2020-10-08T20:21:00Z"/>
        </w:rPr>
      </w:pPr>
    </w:p>
    <w:p w14:paraId="747B9643" w14:textId="18E8B618" w:rsidR="00A97711" w:rsidRPr="00A97711" w:rsidRDefault="00A97711" w:rsidP="00B31112">
      <w:pPr>
        <w:pStyle w:val="Heading3"/>
        <w:rPr>
          <w:ins w:id="806" w:author="Takuya Fukuda _ Tokyo Keiki" w:date="2020-10-05T17:28:00Z"/>
        </w:rPr>
      </w:pPr>
      <w:ins w:id="807" w:author="Takuya Fukuda _ Tokyo Keiki" w:date="2020-10-08T20:21:00Z">
        <w:r>
          <w:t xml:space="preserve">Test </w:t>
        </w:r>
      </w:ins>
      <w:ins w:id="808" w:author="Takuya Fukuda _ Tokyo Keiki" w:date="2020-10-08T20:22:00Z">
        <w:r>
          <w:t>Readiness</w:t>
        </w:r>
      </w:ins>
    </w:p>
    <w:p w14:paraId="2FC2F449" w14:textId="6B028B9C" w:rsidR="000809F7" w:rsidRDefault="000809F7" w:rsidP="00185163">
      <w:pPr>
        <w:rPr>
          <w:ins w:id="809" w:author="Takuya Fukuda _ Tokyo Keiki" w:date="2020-10-08T20:20:00Z"/>
        </w:rPr>
      </w:pPr>
    </w:p>
    <w:p w14:paraId="5BB2D083" w14:textId="09C13BAC" w:rsidR="00A97711" w:rsidRPr="00B278E3" w:rsidRDefault="00A97711" w:rsidP="00B31112">
      <w:pPr>
        <w:pStyle w:val="Heading3"/>
      </w:pPr>
      <w:ins w:id="810" w:author="Takuya Fukuda _ Tokyo Keiki" w:date="2020-10-08T20:22:00Z">
        <w:r>
          <w:t>Test Execution</w:t>
        </w:r>
      </w:ins>
    </w:p>
    <w:p w14:paraId="06FEEF86" w14:textId="00A95AE6" w:rsidR="004C2CB5" w:rsidRPr="00EE5F87" w:rsidRDefault="004C2CB5" w:rsidP="00B31112">
      <w:pPr>
        <w:pStyle w:val="Heading1"/>
      </w:pPr>
      <w:bookmarkStart w:id="811" w:name="_Toc52523768"/>
      <w:commentRangeStart w:id="812"/>
      <w:r w:rsidRPr="008E3F3F">
        <w:lastRenderedPageBreak/>
        <w:t>Overall Acceptance</w:t>
      </w:r>
      <w:bookmarkEnd w:id="811"/>
      <w:commentRangeEnd w:id="812"/>
      <w:r w:rsidR="00767A81">
        <w:rPr>
          <w:rStyle w:val="CommentReference"/>
          <w:rFonts w:asciiTheme="minorHAnsi" w:eastAsia="MS Mincho" w:hAnsiTheme="minorHAnsi" w:cstheme="minorBidi"/>
          <w:b w:val="0"/>
          <w:bCs w:val="0"/>
          <w:caps w:val="0"/>
          <w:color w:val="auto"/>
        </w:rPr>
        <w:commentReference w:id="812"/>
      </w:r>
    </w:p>
    <w:p w14:paraId="376C8A74" w14:textId="5BCB91C6" w:rsidR="00783A35" w:rsidRDefault="00783A35" w:rsidP="00C96325">
      <w:pPr>
        <w:pStyle w:val="Heading2separationline"/>
        <w:rPr>
          <w:highlight w:val="yellow"/>
        </w:rPr>
      </w:pPr>
    </w:p>
    <w:p w14:paraId="3D47870C" w14:textId="77777777" w:rsidR="00783A35" w:rsidRPr="00DE3CA0" w:rsidRDefault="00783A35" w:rsidP="00783A35">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813" w:name="_Toc52523769"/>
      <w:r w:rsidRPr="00DE3CA0">
        <w:rPr>
          <w:rFonts w:asciiTheme="majorHAnsi" w:eastAsiaTheme="majorEastAsia" w:hAnsiTheme="majorHAnsi" w:cstheme="majorBidi"/>
          <w:b/>
          <w:bCs/>
          <w:smallCaps/>
          <w:color w:val="407EC9"/>
          <w:sz w:val="22"/>
        </w:rPr>
        <w:t>Introduction</w:t>
      </w:r>
      <w:bookmarkEnd w:id="813"/>
    </w:p>
    <w:p w14:paraId="479AF5E3" w14:textId="3B3A7BEF" w:rsidR="00D24040" w:rsidRDefault="00863809" w:rsidP="004C0862">
      <w:pPr>
        <w:pStyle w:val="BodyText"/>
        <w:jc w:val="both"/>
        <w:rPr>
          <w:ins w:id="814" w:author="Takuya Fukuda _ Tokyo Keiki" w:date="2020-10-08T16:12:00Z"/>
        </w:rPr>
      </w:pPr>
      <w:r>
        <w:t>T</w:t>
      </w:r>
      <w:r w:rsidRPr="00DE3CA0">
        <w:t xml:space="preserve">he VTS System </w:t>
      </w:r>
      <w:ins w:id="815" w:author="Takuya Fukuda _ Tokyo Keiki" w:date="2020-10-08T16:35:00Z">
        <w:r w:rsidR="00DC7A09" w:rsidRPr="00D24040">
          <w:t>or functional parts of a VTS System</w:t>
        </w:r>
        <w:r w:rsidR="00DC7A09">
          <w:t xml:space="preserve"> </w:t>
        </w:r>
      </w:ins>
      <w:r>
        <w:t xml:space="preserve">should </w:t>
      </w:r>
      <w:r w:rsidR="00B20E12">
        <w:t xml:space="preserve">go through an </w:t>
      </w:r>
      <w:ins w:id="816" w:author="Takuya Fukuda _ Tokyo Keiki" w:date="2020-10-08T16:11:00Z">
        <w:r w:rsidR="00D24040">
          <w:t xml:space="preserve">Final </w:t>
        </w:r>
      </w:ins>
      <w:del w:id="817" w:author="Takuya Fukuda _ Tokyo Keiki" w:date="2020-10-08T16:11:00Z">
        <w:r w:rsidR="00B20E12" w:rsidDel="00D24040">
          <w:delText>O</w:delText>
        </w:r>
        <w:r w:rsidDel="00D24040">
          <w:delText xml:space="preserve">verall </w:delText>
        </w:r>
      </w:del>
      <w:r w:rsidR="00B20E12">
        <w:t>A</w:t>
      </w:r>
      <w:r>
        <w:t xml:space="preserve">cceptance. </w:t>
      </w:r>
    </w:p>
    <w:p w14:paraId="17575066" w14:textId="7EB47357" w:rsidR="00863809" w:rsidRPr="00DE3CA0" w:rsidRDefault="004C0862" w:rsidP="004C0862">
      <w:pPr>
        <w:pStyle w:val="BodyText"/>
        <w:jc w:val="both"/>
      </w:pPr>
      <w:r>
        <w:t xml:space="preserve">The </w:t>
      </w:r>
      <w:ins w:id="818" w:author="Takuya Fukuda _ Tokyo Keiki" w:date="2020-10-08T16:35:00Z">
        <w:r w:rsidR="00DC7A09">
          <w:t>Final Accep</w:t>
        </w:r>
      </w:ins>
      <w:ins w:id="819" w:author="Takuya Fukuda _ Tokyo Keiki" w:date="2020-10-08T16:36:00Z">
        <w:r w:rsidR="00DC7A09">
          <w:t xml:space="preserve">tance </w:t>
        </w:r>
      </w:ins>
      <w:del w:id="820" w:author="Takuya Fukuda _ Tokyo Keiki" w:date="2020-10-08T16:36:00Z">
        <w:r w:rsidDel="00DC7A09">
          <w:delText xml:space="preserve">final step </w:delText>
        </w:r>
        <w:r w:rsidR="00D36645" w:rsidDel="00DC7A09">
          <w:delText xml:space="preserve">of the Acceptance Process </w:delText>
        </w:r>
        <w:r w:rsidDel="00DC7A09">
          <w:delText xml:space="preserve">is </w:delText>
        </w:r>
      </w:del>
      <w:ins w:id="821" w:author="Takuya Fukuda _ Tokyo Keiki" w:date="2020-10-08T16:37:00Z">
        <w:r w:rsidR="00DC7A09">
          <w:t xml:space="preserve">for </w:t>
        </w:r>
      </w:ins>
      <w:r>
        <w:t xml:space="preserve">the </w:t>
      </w:r>
      <w:del w:id="822" w:author="Takuya Fukuda _ Tokyo Keiki" w:date="2020-10-08T16:14:00Z">
        <w:r w:rsidDel="00D24040">
          <w:delText>O</w:delText>
        </w:r>
      </w:del>
      <w:ins w:id="823" w:author="Takuya Fukuda _ Tokyo Keiki" w:date="2020-10-08T16:14:00Z">
        <w:r w:rsidR="00D24040">
          <w:t>o</w:t>
        </w:r>
      </w:ins>
      <w:r>
        <w:t xml:space="preserve">verall </w:t>
      </w:r>
      <w:ins w:id="824" w:author="Takuya Fukuda _ Tokyo Keiki" w:date="2020-10-08T16:13:00Z">
        <w:r w:rsidR="00D24040">
          <w:t xml:space="preserve">VTS System </w:t>
        </w:r>
      </w:ins>
      <w:del w:id="825" w:author="Takuya Fukuda _ Tokyo Keiki" w:date="2020-10-08T16:37:00Z">
        <w:r w:rsidDel="00DC7A09">
          <w:delText xml:space="preserve">Acceptance which </w:delText>
        </w:r>
      </w:del>
      <w:r>
        <w:t>should demonstrate</w:t>
      </w:r>
      <w:r w:rsidRPr="00DE3CA0">
        <w:t xml:space="preserve"> </w:t>
      </w:r>
      <w:r>
        <w:t xml:space="preserve">that the system is fit </w:t>
      </w:r>
      <w:r w:rsidRPr="00DE3CA0">
        <w:t>for operational use</w:t>
      </w:r>
      <w:r>
        <w:t xml:space="preserve"> and </w:t>
      </w:r>
      <w:r w:rsidRPr="00DE3CA0">
        <w:t>compl</w:t>
      </w:r>
      <w:r>
        <w:t>iant</w:t>
      </w:r>
      <w:r w:rsidRPr="00DE3CA0">
        <w:t xml:space="preserve"> with the requirements.</w:t>
      </w:r>
      <w:ins w:id="826" w:author="Takuya Fukuda _ Tokyo Keiki" w:date="2020-10-08T16:36:00Z">
        <w:r w:rsidR="00DC7A09">
          <w:t xml:space="preserve"> </w:t>
        </w:r>
      </w:ins>
    </w:p>
    <w:p w14:paraId="72B2F3E0" w14:textId="7713B08A" w:rsidR="00863809" w:rsidRDefault="00EC5F6A" w:rsidP="00C96325">
      <w:pPr>
        <w:pStyle w:val="BodyText"/>
        <w:jc w:val="both"/>
      </w:pPr>
      <w:r>
        <w:t>Reasons</w:t>
      </w:r>
      <w:r w:rsidR="001E5844">
        <w:t xml:space="preserve"> for a</w:t>
      </w:r>
      <w:del w:id="827" w:author="Takuya Fukuda _ Tokyo Keiki" w:date="2020-10-08T16:14:00Z">
        <w:r w:rsidR="001E5844" w:rsidDel="00A85669">
          <w:delText>n</w:delText>
        </w:r>
      </w:del>
      <w:r w:rsidR="001E5844">
        <w:t xml:space="preserve"> </w:t>
      </w:r>
      <w:ins w:id="828" w:author="Takuya Fukuda _ Tokyo Keiki" w:date="2020-10-08T16:14:00Z">
        <w:r w:rsidR="00A85669">
          <w:t>F</w:t>
        </w:r>
      </w:ins>
      <w:ins w:id="829" w:author="Takuya Fukuda _ Tokyo Keiki" w:date="2020-10-08T16:13:00Z">
        <w:r w:rsidR="00D24040">
          <w:t>inal</w:t>
        </w:r>
      </w:ins>
      <w:del w:id="830" w:author="Takuya Fukuda _ Tokyo Keiki" w:date="2020-10-08T16:13:00Z">
        <w:r w:rsidDel="00D24040">
          <w:delText>overall</w:delText>
        </w:r>
      </w:del>
      <w:r>
        <w:t xml:space="preserve"> </w:t>
      </w:r>
      <w:ins w:id="831" w:author="Takuya Fukuda _ Tokyo Keiki" w:date="2020-10-08T16:14:00Z">
        <w:r w:rsidR="00A85669">
          <w:t>A</w:t>
        </w:r>
      </w:ins>
      <w:del w:id="832" w:author="Takuya Fukuda _ Tokyo Keiki" w:date="2020-10-08T16:14:00Z">
        <w:r w:rsidDel="00A85669">
          <w:delText>a</w:delText>
        </w:r>
      </w:del>
      <w:r>
        <w:t>cceptance</w:t>
      </w:r>
      <w:ins w:id="833" w:author="Takuya Fukuda _ Tokyo Keiki" w:date="2020-10-08T16:13:00Z">
        <w:r w:rsidR="00D24040">
          <w:t xml:space="preserve"> for </w:t>
        </w:r>
      </w:ins>
      <w:ins w:id="834" w:author="Takuya Fukuda _ Tokyo Keiki" w:date="2020-10-08T16:37:00Z">
        <w:r w:rsidR="00DC7A09">
          <w:t xml:space="preserve">the </w:t>
        </w:r>
      </w:ins>
      <w:ins w:id="835" w:author="Takuya Fukuda _ Tokyo Keiki" w:date="2020-10-08T16:13:00Z">
        <w:r w:rsidR="00D24040">
          <w:t>overall VTS System are</w:t>
        </w:r>
      </w:ins>
      <w:r>
        <w:t>:</w:t>
      </w:r>
    </w:p>
    <w:p w14:paraId="4CB32473" w14:textId="77777777" w:rsidR="001E5844" w:rsidRDefault="001E5844" w:rsidP="001E5844">
      <w:pPr>
        <w:pStyle w:val="BodyText"/>
        <w:numPr>
          <w:ilvl w:val="0"/>
          <w:numId w:val="50"/>
        </w:numPr>
        <w:jc w:val="both"/>
      </w:pPr>
      <w:r>
        <w:t>Opportunity to test the complete VTS system</w:t>
      </w:r>
    </w:p>
    <w:p w14:paraId="014B19FF" w14:textId="77777777" w:rsidR="00F717B3" w:rsidRDefault="00F717B3" w:rsidP="00F717B3">
      <w:pPr>
        <w:pStyle w:val="BodyText"/>
        <w:numPr>
          <w:ilvl w:val="0"/>
          <w:numId w:val="50"/>
        </w:numPr>
        <w:jc w:val="both"/>
      </w:pPr>
      <w:r w:rsidRPr="006326E1">
        <w:t>Ensures the interfaces are performing correctly</w:t>
      </w:r>
    </w:p>
    <w:p w14:paraId="6831C3CD" w14:textId="7E514500" w:rsidR="00EC5F6A" w:rsidRDefault="00EC5F6A" w:rsidP="00C96325">
      <w:pPr>
        <w:pStyle w:val="BodyText"/>
        <w:numPr>
          <w:ilvl w:val="0"/>
          <w:numId w:val="50"/>
        </w:numPr>
        <w:jc w:val="both"/>
      </w:pPr>
      <w:r>
        <w:t xml:space="preserve">Ensure the </w:t>
      </w:r>
      <w:r w:rsidR="001E5844">
        <w:t xml:space="preserve">VTS </w:t>
      </w:r>
      <w:r>
        <w:t xml:space="preserve">system is </w:t>
      </w:r>
      <w:r w:rsidR="006B54B2">
        <w:t>performing as intended</w:t>
      </w:r>
    </w:p>
    <w:p w14:paraId="3E85CF82" w14:textId="1126A917" w:rsidR="00EC5F6A" w:rsidRDefault="001E5844" w:rsidP="00C96325">
      <w:pPr>
        <w:pStyle w:val="BodyText"/>
        <w:numPr>
          <w:ilvl w:val="0"/>
          <w:numId w:val="50"/>
        </w:numPr>
        <w:jc w:val="both"/>
      </w:pPr>
      <w:r>
        <w:t xml:space="preserve">Ensure the VTS </w:t>
      </w:r>
      <w:r w:rsidR="00EC5F6A">
        <w:t>system is reliable</w:t>
      </w:r>
    </w:p>
    <w:p w14:paraId="0EEFD71C" w14:textId="19C403D5" w:rsidR="00BF3891" w:rsidRPr="00BF3891" w:rsidRDefault="00BF3891" w:rsidP="00BF3891">
      <w:pPr>
        <w:pStyle w:val="ListParagraph"/>
        <w:numPr>
          <w:ilvl w:val="0"/>
          <w:numId w:val="50"/>
        </w:numPr>
        <w:spacing w:after="120"/>
        <w:rPr>
          <w:sz w:val="22"/>
        </w:rPr>
      </w:pPr>
      <w:r>
        <w:rPr>
          <w:sz w:val="22"/>
        </w:rPr>
        <w:t>Observe t</w:t>
      </w:r>
      <w:r w:rsidRPr="00BF3891">
        <w:rPr>
          <w:sz w:val="22"/>
        </w:rPr>
        <w:t>he VTS system across different Meteorological and Hydrographical conditions</w:t>
      </w:r>
    </w:p>
    <w:p w14:paraId="263C2810" w14:textId="7B08DEB4" w:rsidR="00EC5F6A" w:rsidRDefault="00DC7A09" w:rsidP="00316353">
      <w:pPr>
        <w:spacing w:after="120"/>
        <w:jc w:val="both"/>
      </w:pPr>
      <w:ins w:id="836" w:author="Takuya Fukuda _ Tokyo Keiki" w:date="2020-10-08T16:38:00Z">
        <w:r w:rsidRPr="00DC7A09">
          <w:rPr>
            <w:sz w:val="22"/>
          </w:rPr>
          <w:t xml:space="preserve">The Final Acceptance for the overall VTS System </w:t>
        </w:r>
      </w:ins>
      <w:del w:id="837" w:author="Takuya Fukuda _ Tokyo Keiki" w:date="2020-10-08T16:15:00Z">
        <w:r w:rsidR="00EC02D0" w:rsidRPr="00EC02D0" w:rsidDel="00A85669">
          <w:rPr>
            <w:sz w:val="22"/>
          </w:rPr>
          <w:delText>O</w:delText>
        </w:r>
      </w:del>
      <w:del w:id="838" w:author="Takuya Fukuda _ Tokyo Keiki" w:date="2020-10-08T16:38:00Z">
        <w:r w:rsidR="00EC02D0" w:rsidRPr="00EC02D0" w:rsidDel="00DC7A09">
          <w:rPr>
            <w:sz w:val="22"/>
          </w:rPr>
          <w:delText>verall acceptance</w:delText>
        </w:r>
      </w:del>
      <w:r w:rsidR="00EC02D0" w:rsidRPr="00EC02D0">
        <w:rPr>
          <w:sz w:val="22"/>
        </w:rPr>
        <w:t xml:space="preserve"> is a separate process and </w:t>
      </w:r>
      <w:r w:rsidR="00316353">
        <w:rPr>
          <w:sz w:val="22"/>
        </w:rPr>
        <w:t>may</w:t>
      </w:r>
      <w:r w:rsidR="00EC02D0" w:rsidRPr="00EC02D0">
        <w:rPr>
          <w:sz w:val="22"/>
        </w:rPr>
        <w:t xml:space="preserve"> follow </w:t>
      </w:r>
      <w:del w:id="839" w:author="Takuya Fukuda _ Tokyo Keiki" w:date="2020-10-08T16:15:00Z">
        <w:r w:rsidR="00993417" w:rsidDel="00A85669">
          <w:rPr>
            <w:sz w:val="22"/>
          </w:rPr>
          <w:delText xml:space="preserve">different </w:delText>
        </w:r>
      </w:del>
      <w:r w:rsidR="00EC02D0" w:rsidRPr="00EC02D0">
        <w:rPr>
          <w:sz w:val="22"/>
        </w:rPr>
        <w:t>acceptance documentation</w:t>
      </w:r>
      <w:ins w:id="840" w:author="Takuya Fukuda _ Tokyo Keiki" w:date="2020-10-08T16:38:00Z">
        <w:r>
          <w:rPr>
            <w:sz w:val="22"/>
          </w:rPr>
          <w:t>(</w:t>
        </w:r>
      </w:ins>
      <w:ins w:id="841" w:author="Takuya Fukuda _ Tokyo Keiki" w:date="2020-10-08T16:15:00Z">
        <w:r w:rsidR="00A85669">
          <w:rPr>
            <w:sz w:val="22"/>
          </w:rPr>
          <w:t>s</w:t>
        </w:r>
      </w:ins>
      <w:ins w:id="842" w:author="Takuya Fukuda _ Tokyo Keiki" w:date="2020-10-08T16:38:00Z">
        <w:r>
          <w:rPr>
            <w:sz w:val="22"/>
          </w:rPr>
          <w:t>)</w:t>
        </w:r>
      </w:ins>
      <w:r w:rsidR="00EC02D0" w:rsidRPr="00EC02D0">
        <w:rPr>
          <w:sz w:val="22"/>
        </w:rPr>
        <w:t xml:space="preserve"> </w:t>
      </w:r>
      <w:r w:rsidR="00993417">
        <w:rPr>
          <w:sz w:val="22"/>
        </w:rPr>
        <w:t xml:space="preserve">to those </w:t>
      </w:r>
      <w:r w:rsidR="00EC02D0" w:rsidRPr="00EC02D0">
        <w:rPr>
          <w:sz w:val="22"/>
        </w:rPr>
        <w:t xml:space="preserve">listed in Section </w:t>
      </w:r>
      <w:r w:rsidR="00EC02D0" w:rsidRPr="00C96325">
        <w:rPr>
          <w:sz w:val="22"/>
        </w:rPr>
        <w:fldChar w:fldCharType="begin"/>
      </w:r>
      <w:r w:rsidR="00EC02D0" w:rsidRPr="00EC02D0">
        <w:rPr>
          <w:sz w:val="22"/>
        </w:rPr>
        <w:instrText xml:space="preserve"> REF _Ref26444034 \r \h </w:instrText>
      </w:r>
      <w:r w:rsidR="00EC02D0" w:rsidRPr="00C96325">
        <w:rPr>
          <w:sz w:val="22"/>
        </w:rPr>
      </w:r>
      <w:r w:rsidR="00EC02D0" w:rsidRPr="00C96325">
        <w:rPr>
          <w:sz w:val="22"/>
        </w:rPr>
        <w:fldChar w:fldCharType="separate"/>
      </w:r>
      <w:r w:rsidR="00EC02D0" w:rsidRPr="00EC02D0">
        <w:rPr>
          <w:sz w:val="22"/>
        </w:rPr>
        <w:t>2.3</w:t>
      </w:r>
      <w:r w:rsidR="00EC02D0" w:rsidRPr="00C96325">
        <w:rPr>
          <w:sz w:val="22"/>
        </w:rPr>
        <w:fldChar w:fldCharType="end"/>
      </w:r>
      <w:ins w:id="843" w:author="Takuya Fukuda _ Tokyo Keiki" w:date="2020-10-08T16:16:00Z">
        <w:r w:rsidR="00A85669">
          <w:rPr>
            <w:sz w:val="22"/>
          </w:rPr>
          <w:t xml:space="preserve"> </w:t>
        </w:r>
      </w:ins>
      <w:ins w:id="844" w:author="Takuya Fukuda _ Tokyo Keiki" w:date="2020-10-08T16:38:00Z">
        <w:r>
          <w:rPr>
            <w:sz w:val="22"/>
          </w:rPr>
          <w:t>of the</w:t>
        </w:r>
      </w:ins>
      <w:ins w:id="845" w:author="Takuya Fukuda _ Tokyo Keiki" w:date="2020-10-08T16:16:00Z">
        <w:r w:rsidR="00A85669">
          <w:rPr>
            <w:sz w:val="22"/>
          </w:rPr>
          <w:t xml:space="preserve"> functional parts of the VTS System</w:t>
        </w:r>
      </w:ins>
      <w:r w:rsidR="00EC02D0">
        <w:rPr>
          <w:sz w:val="22"/>
        </w:rPr>
        <w:t xml:space="preserve">. The process </w:t>
      </w:r>
      <w:r w:rsidR="00A03916">
        <w:rPr>
          <w:sz w:val="22"/>
        </w:rPr>
        <w:t xml:space="preserve">and acceptance criteria </w:t>
      </w:r>
      <w:r w:rsidR="00EC02D0">
        <w:rPr>
          <w:sz w:val="22"/>
        </w:rPr>
        <w:t>should be pre-agreed and the time period defined with the customer in advance.</w:t>
      </w:r>
      <w:r w:rsidR="00A03916">
        <w:rPr>
          <w:sz w:val="22"/>
        </w:rPr>
        <w:t xml:space="preserve"> </w:t>
      </w:r>
    </w:p>
    <w:p w14:paraId="5C99977B" w14:textId="50745A0E" w:rsidR="00F717B3" w:rsidRDefault="00F717B3">
      <w:pPr>
        <w:spacing w:after="200" w:line="276" w:lineRule="auto"/>
        <w:rPr>
          <w:rFonts w:asciiTheme="majorHAnsi" w:eastAsiaTheme="majorEastAsia" w:hAnsiTheme="majorHAnsi" w:cstheme="majorBidi"/>
          <w:b/>
          <w:bCs/>
          <w:smallCaps/>
          <w:color w:val="407EC9"/>
          <w:sz w:val="22"/>
        </w:rPr>
      </w:pPr>
    </w:p>
    <w:p w14:paraId="08A42296" w14:textId="4C30D2FC" w:rsidR="00EC5F6A" w:rsidRPr="00DE3CA0" w:rsidRDefault="00570413" w:rsidP="00EC5F6A">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846" w:name="_Toc52523770"/>
      <w:ins w:id="847" w:author="Takuya Fukuda _ Tokyo Keiki" w:date="2020-10-05T17:39:00Z">
        <w:r>
          <w:rPr>
            <w:rFonts w:asciiTheme="majorHAnsi" w:eastAsiaTheme="majorEastAsia" w:hAnsiTheme="majorHAnsi" w:cstheme="majorBidi"/>
            <w:b/>
            <w:bCs/>
            <w:smallCaps/>
            <w:color w:val="407EC9"/>
            <w:sz w:val="22"/>
          </w:rPr>
          <w:t xml:space="preserve">Test Readiness </w:t>
        </w:r>
      </w:ins>
      <w:del w:id="848" w:author="Takuya Fukuda _ Tokyo Keiki" w:date="2020-10-05T17:39:00Z">
        <w:r w:rsidR="00EC5F6A" w:rsidRPr="00DE3CA0" w:rsidDel="00570413">
          <w:rPr>
            <w:rFonts w:asciiTheme="majorHAnsi" w:eastAsiaTheme="majorEastAsia" w:hAnsiTheme="majorHAnsi" w:cstheme="majorBidi"/>
            <w:b/>
            <w:bCs/>
            <w:smallCaps/>
            <w:color w:val="407EC9"/>
            <w:sz w:val="22"/>
          </w:rPr>
          <w:delText xml:space="preserve">Pre-conditions </w:delText>
        </w:r>
      </w:del>
      <w:del w:id="849" w:author="Takuya Fukuda _ Tokyo Keiki" w:date="2020-10-08T11:49:00Z">
        <w:r w:rsidR="00EC5F6A" w:rsidRPr="00DE3CA0" w:rsidDel="00F11011">
          <w:rPr>
            <w:rFonts w:asciiTheme="majorHAnsi" w:eastAsiaTheme="majorEastAsia" w:hAnsiTheme="majorHAnsi" w:cstheme="majorBidi"/>
            <w:b/>
            <w:bCs/>
            <w:smallCaps/>
            <w:color w:val="407EC9"/>
            <w:sz w:val="22"/>
          </w:rPr>
          <w:delText xml:space="preserve">for </w:delText>
        </w:r>
        <w:r w:rsidR="00EC5F6A" w:rsidDel="00F11011">
          <w:rPr>
            <w:rFonts w:asciiTheme="majorHAnsi" w:eastAsiaTheme="majorEastAsia" w:hAnsiTheme="majorHAnsi" w:cstheme="majorBidi"/>
            <w:b/>
            <w:bCs/>
            <w:smallCaps/>
            <w:color w:val="407EC9"/>
            <w:sz w:val="22"/>
          </w:rPr>
          <w:delText>overall</w:delText>
        </w:r>
        <w:r w:rsidR="00EC5F6A" w:rsidRPr="00DE3CA0" w:rsidDel="00F11011">
          <w:rPr>
            <w:rFonts w:asciiTheme="majorHAnsi" w:eastAsiaTheme="majorEastAsia" w:hAnsiTheme="majorHAnsi" w:cstheme="majorBidi"/>
            <w:b/>
            <w:bCs/>
            <w:smallCaps/>
            <w:color w:val="407EC9"/>
            <w:sz w:val="22"/>
          </w:rPr>
          <w:delText xml:space="preserve"> acceptance</w:delText>
        </w:r>
      </w:del>
      <w:bookmarkEnd w:id="846"/>
    </w:p>
    <w:p w14:paraId="5A1D3127" w14:textId="77777777" w:rsidR="009717BF" w:rsidRDefault="009717BF" w:rsidP="00C96325">
      <w:pPr>
        <w:pStyle w:val="BodyText"/>
        <w:jc w:val="both"/>
      </w:pPr>
      <w:r>
        <w:t>The VTS System may have been through its own:</w:t>
      </w:r>
    </w:p>
    <w:p w14:paraId="2881A430" w14:textId="77777777" w:rsidR="009717BF" w:rsidRDefault="009717BF" w:rsidP="00C96325">
      <w:pPr>
        <w:pStyle w:val="BodyText"/>
        <w:numPr>
          <w:ilvl w:val="0"/>
          <w:numId w:val="51"/>
        </w:numPr>
        <w:jc w:val="both"/>
      </w:pPr>
      <w:r>
        <w:t>Design Review acceptance</w:t>
      </w:r>
    </w:p>
    <w:p w14:paraId="7BC73A51" w14:textId="77777777" w:rsidR="009717BF" w:rsidRDefault="009717BF" w:rsidP="00C96325">
      <w:pPr>
        <w:pStyle w:val="BodyText"/>
        <w:numPr>
          <w:ilvl w:val="0"/>
          <w:numId w:val="51"/>
        </w:numPr>
        <w:jc w:val="both"/>
      </w:pPr>
      <w:r>
        <w:t>Factory Acceptance</w:t>
      </w:r>
    </w:p>
    <w:p w14:paraId="42630925" w14:textId="05D948B7" w:rsidR="00EC5F6A" w:rsidRDefault="009717BF" w:rsidP="00C96325">
      <w:pPr>
        <w:pStyle w:val="BodyText"/>
        <w:numPr>
          <w:ilvl w:val="0"/>
          <w:numId w:val="51"/>
        </w:numPr>
        <w:jc w:val="both"/>
      </w:pPr>
      <w:r>
        <w:t>Site Acceptance.</w:t>
      </w:r>
    </w:p>
    <w:p w14:paraId="3745302F" w14:textId="1E2E9395" w:rsidR="009717BF" w:rsidRDefault="00F44539" w:rsidP="00C96325">
      <w:pPr>
        <w:pStyle w:val="BodyText"/>
        <w:jc w:val="both"/>
      </w:pPr>
      <w:r>
        <w:t xml:space="preserve">The VTS System is in </w:t>
      </w:r>
      <w:r w:rsidR="00A6122D">
        <w:t xml:space="preserve">the intended </w:t>
      </w:r>
      <w:r>
        <w:t>operational mode.</w:t>
      </w:r>
    </w:p>
    <w:p w14:paraId="14F26032" w14:textId="77777777" w:rsidR="00F44539" w:rsidRDefault="00F44539" w:rsidP="00C96325">
      <w:pPr>
        <w:pStyle w:val="BodyText"/>
        <w:jc w:val="both"/>
      </w:pPr>
    </w:p>
    <w:p w14:paraId="5B4A8913" w14:textId="17B85F7B" w:rsidR="00EC5F6A" w:rsidRPr="00DE3CA0" w:rsidRDefault="00EC5F6A" w:rsidP="00EC5F6A">
      <w:pPr>
        <w:keepNext/>
        <w:keepLines/>
        <w:numPr>
          <w:ilvl w:val="2"/>
          <w:numId w:val="15"/>
        </w:numPr>
        <w:tabs>
          <w:tab w:val="clear" w:pos="0"/>
          <w:tab w:val="num" w:pos="360"/>
        </w:tabs>
        <w:spacing w:before="120" w:after="120"/>
        <w:ind w:left="0" w:right="851" w:firstLine="0"/>
        <w:outlineLvl w:val="2"/>
        <w:rPr>
          <w:rFonts w:asciiTheme="majorHAnsi" w:eastAsiaTheme="majorEastAsia" w:hAnsiTheme="majorHAnsi" w:cstheme="majorBidi"/>
          <w:b/>
          <w:bCs/>
          <w:smallCaps/>
          <w:color w:val="407EC9"/>
          <w:sz w:val="22"/>
        </w:rPr>
      </w:pPr>
      <w:bookmarkStart w:id="850" w:name="_Toc20232028"/>
      <w:bookmarkStart w:id="851" w:name="_Toc20232210"/>
      <w:bookmarkStart w:id="852" w:name="_Toc20232031"/>
      <w:bookmarkStart w:id="853" w:name="_Toc20232213"/>
      <w:bookmarkStart w:id="854" w:name="_Toc526333580"/>
      <w:bookmarkStart w:id="855" w:name="_Toc26362170"/>
      <w:bookmarkStart w:id="856" w:name="_Toc26362283"/>
      <w:bookmarkStart w:id="857" w:name="_Toc26364370"/>
      <w:bookmarkStart w:id="858" w:name="_Toc26362171"/>
      <w:bookmarkStart w:id="859" w:name="_Toc26362284"/>
      <w:bookmarkStart w:id="860" w:name="_Toc26364371"/>
      <w:bookmarkStart w:id="861" w:name="_Toc26362172"/>
      <w:bookmarkStart w:id="862" w:name="_Toc26362285"/>
      <w:bookmarkStart w:id="863" w:name="_Toc26364372"/>
      <w:bookmarkStart w:id="864" w:name="_Toc26362173"/>
      <w:bookmarkStart w:id="865" w:name="_Toc26362286"/>
      <w:bookmarkStart w:id="866" w:name="_Toc26364373"/>
      <w:bookmarkStart w:id="867" w:name="_Toc26362174"/>
      <w:bookmarkStart w:id="868" w:name="_Toc26362287"/>
      <w:bookmarkStart w:id="869" w:name="_Toc26364374"/>
      <w:bookmarkStart w:id="870" w:name="_Toc26362175"/>
      <w:bookmarkStart w:id="871" w:name="_Toc26362288"/>
      <w:bookmarkStart w:id="872" w:name="_Toc26364375"/>
      <w:bookmarkStart w:id="873" w:name="_Toc26362176"/>
      <w:bookmarkStart w:id="874" w:name="_Toc26362289"/>
      <w:bookmarkStart w:id="875" w:name="_Toc26364376"/>
      <w:bookmarkStart w:id="876" w:name="_Toc26362177"/>
      <w:bookmarkStart w:id="877" w:name="_Toc26362290"/>
      <w:bookmarkStart w:id="878" w:name="_Toc26364377"/>
      <w:bookmarkStart w:id="879" w:name="_Toc26362178"/>
      <w:bookmarkStart w:id="880" w:name="_Toc26362291"/>
      <w:bookmarkStart w:id="881" w:name="_Toc26364378"/>
      <w:bookmarkStart w:id="882" w:name="_Toc26362179"/>
      <w:bookmarkStart w:id="883" w:name="_Toc26362292"/>
      <w:bookmarkStart w:id="884" w:name="_Toc26364379"/>
      <w:bookmarkStart w:id="885" w:name="_Toc26362180"/>
      <w:bookmarkStart w:id="886" w:name="_Toc26362293"/>
      <w:bookmarkStart w:id="887" w:name="_Toc26364380"/>
      <w:bookmarkStart w:id="888" w:name="_Toc26362181"/>
      <w:bookmarkStart w:id="889" w:name="_Toc26362294"/>
      <w:bookmarkStart w:id="890" w:name="_Toc26364381"/>
      <w:bookmarkStart w:id="891" w:name="_Toc26362182"/>
      <w:bookmarkStart w:id="892" w:name="_Toc26362295"/>
      <w:bookmarkStart w:id="893" w:name="_Toc26364382"/>
      <w:bookmarkStart w:id="894" w:name="_Toc26362183"/>
      <w:bookmarkStart w:id="895" w:name="_Toc26362296"/>
      <w:bookmarkStart w:id="896" w:name="_Toc26364383"/>
      <w:bookmarkStart w:id="897" w:name="_Toc26362184"/>
      <w:bookmarkStart w:id="898" w:name="_Toc26362297"/>
      <w:bookmarkStart w:id="899" w:name="_Toc26364384"/>
      <w:bookmarkStart w:id="900" w:name="_Toc26362185"/>
      <w:bookmarkStart w:id="901" w:name="_Toc26362298"/>
      <w:bookmarkStart w:id="902" w:name="_Toc26364385"/>
      <w:bookmarkStart w:id="903" w:name="_Toc26362186"/>
      <w:bookmarkStart w:id="904" w:name="_Toc26362299"/>
      <w:bookmarkStart w:id="905" w:name="_Toc26364386"/>
      <w:bookmarkStart w:id="906" w:name="_Toc26362187"/>
      <w:bookmarkStart w:id="907" w:name="_Toc26362300"/>
      <w:bookmarkStart w:id="908" w:name="_Toc26364387"/>
      <w:bookmarkStart w:id="909" w:name="_Toc26362188"/>
      <w:bookmarkStart w:id="910" w:name="_Toc26362301"/>
      <w:bookmarkStart w:id="911" w:name="_Toc26364388"/>
      <w:bookmarkStart w:id="912" w:name="_Toc26362189"/>
      <w:bookmarkStart w:id="913" w:name="_Toc26362302"/>
      <w:bookmarkStart w:id="914" w:name="_Toc26364389"/>
      <w:bookmarkStart w:id="915" w:name="_Toc26362190"/>
      <w:bookmarkStart w:id="916" w:name="_Toc26362303"/>
      <w:bookmarkStart w:id="917" w:name="_Toc26364390"/>
      <w:bookmarkStart w:id="918" w:name="_Toc26362191"/>
      <w:bookmarkStart w:id="919" w:name="_Toc26362304"/>
      <w:bookmarkStart w:id="920" w:name="_Toc26364391"/>
      <w:bookmarkStart w:id="921" w:name="_Toc26362192"/>
      <w:bookmarkStart w:id="922" w:name="_Toc26362305"/>
      <w:bookmarkStart w:id="923" w:name="_Toc26364392"/>
      <w:bookmarkStart w:id="924" w:name="_Toc26362193"/>
      <w:bookmarkStart w:id="925" w:name="_Toc26362306"/>
      <w:bookmarkStart w:id="926" w:name="_Toc26364393"/>
      <w:bookmarkStart w:id="927" w:name="_Toc26362194"/>
      <w:bookmarkStart w:id="928" w:name="_Toc26362307"/>
      <w:bookmarkStart w:id="929" w:name="_Toc26364394"/>
      <w:bookmarkStart w:id="930" w:name="_Toc26362195"/>
      <w:bookmarkStart w:id="931" w:name="_Toc26362308"/>
      <w:bookmarkStart w:id="932" w:name="_Toc26364395"/>
      <w:bookmarkStart w:id="933" w:name="_Toc26362196"/>
      <w:bookmarkStart w:id="934" w:name="_Toc26362309"/>
      <w:bookmarkStart w:id="935" w:name="_Toc26364396"/>
      <w:bookmarkStart w:id="936" w:name="_Toc26362197"/>
      <w:bookmarkStart w:id="937" w:name="_Toc26362310"/>
      <w:bookmarkStart w:id="938" w:name="_Toc26364397"/>
      <w:bookmarkStart w:id="939" w:name="_Toc26362198"/>
      <w:bookmarkStart w:id="940" w:name="_Toc26362311"/>
      <w:bookmarkStart w:id="941" w:name="_Toc26364398"/>
      <w:bookmarkStart w:id="942" w:name="_Toc26362199"/>
      <w:bookmarkStart w:id="943" w:name="_Toc26362312"/>
      <w:bookmarkStart w:id="944" w:name="_Toc26364399"/>
      <w:bookmarkStart w:id="945" w:name="_Toc26362200"/>
      <w:bookmarkStart w:id="946" w:name="_Toc26362313"/>
      <w:bookmarkStart w:id="947" w:name="_Toc26364400"/>
      <w:bookmarkStart w:id="948" w:name="_Toc26362201"/>
      <w:bookmarkStart w:id="949" w:name="_Toc26362314"/>
      <w:bookmarkStart w:id="950" w:name="_Toc26364401"/>
      <w:bookmarkStart w:id="951" w:name="_Toc26362202"/>
      <w:bookmarkStart w:id="952" w:name="_Toc26362315"/>
      <w:bookmarkStart w:id="953" w:name="_Toc26364402"/>
      <w:bookmarkStart w:id="954" w:name="_Toc26362203"/>
      <w:bookmarkStart w:id="955" w:name="_Toc26362316"/>
      <w:bookmarkStart w:id="956" w:name="_Toc26364403"/>
      <w:bookmarkStart w:id="957" w:name="_Toc26362204"/>
      <w:bookmarkStart w:id="958" w:name="_Toc26362317"/>
      <w:bookmarkStart w:id="959" w:name="_Toc26364404"/>
      <w:bookmarkStart w:id="960" w:name="_Toc26362205"/>
      <w:bookmarkStart w:id="961" w:name="_Toc26362318"/>
      <w:bookmarkStart w:id="962" w:name="_Toc26364405"/>
      <w:bookmarkStart w:id="963" w:name="_Toc26362206"/>
      <w:bookmarkStart w:id="964" w:name="_Toc26362319"/>
      <w:bookmarkStart w:id="965" w:name="_Toc26364406"/>
      <w:bookmarkStart w:id="966" w:name="_Toc26362207"/>
      <w:bookmarkStart w:id="967" w:name="_Toc26362320"/>
      <w:bookmarkStart w:id="968" w:name="_Toc26364407"/>
      <w:bookmarkStart w:id="969" w:name="_Toc26362208"/>
      <w:bookmarkStart w:id="970" w:name="_Toc26362321"/>
      <w:bookmarkStart w:id="971" w:name="_Toc26364408"/>
      <w:bookmarkStart w:id="972" w:name="_Toc26362209"/>
      <w:bookmarkStart w:id="973" w:name="_Toc26362322"/>
      <w:bookmarkStart w:id="974" w:name="_Toc26364409"/>
      <w:bookmarkStart w:id="975" w:name="_Toc526329645"/>
      <w:bookmarkStart w:id="976" w:name="_Toc526329782"/>
      <w:bookmarkStart w:id="977" w:name="_Toc526329885"/>
      <w:bookmarkStart w:id="978" w:name="_Toc526333582"/>
      <w:bookmarkStart w:id="979" w:name="_Toc526328722"/>
      <w:bookmarkStart w:id="980" w:name="_Toc526328894"/>
      <w:bookmarkStart w:id="981" w:name="_Toc526328984"/>
      <w:bookmarkStart w:id="982" w:name="_Toc526329049"/>
      <w:bookmarkStart w:id="983" w:name="_Toc526329302"/>
      <w:bookmarkStart w:id="984" w:name="_Toc526329646"/>
      <w:bookmarkStart w:id="985" w:name="_Toc526329783"/>
      <w:bookmarkStart w:id="986" w:name="_Toc526329886"/>
      <w:bookmarkStart w:id="987" w:name="_Toc526333583"/>
      <w:bookmarkStart w:id="988" w:name="_Toc526328724"/>
      <w:bookmarkStart w:id="989" w:name="_Toc526328896"/>
      <w:bookmarkStart w:id="990" w:name="_Toc526328986"/>
      <w:bookmarkStart w:id="991" w:name="_Toc526329051"/>
      <w:bookmarkStart w:id="992" w:name="_Toc526329304"/>
      <w:bookmarkStart w:id="993" w:name="_Toc526329648"/>
      <w:bookmarkStart w:id="994" w:name="_Toc526329785"/>
      <w:bookmarkStart w:id="995" w:name="_Toc526329888"/>
      <w:bookmarkStart w:id="996" w:name="_Toc526333585"/>
      <w:bookmarkStart w:id="997" w:name="_Toc526328725"/>
      <w:bookmarkStart w:id="998" w:name="_Toc526328897"/>
      <w:bookmarkStart w:id="999" w:name="_Toc526328987"/>
      <w:bookmarkStart w:id="1000" w:name="_Toc526329052"/>
      <w:bookmarkStart w:id="1001" w:name="_Toc526329305"/>
      <w:bookmarkStart w:id="1002" w:name="_Toc526329649"/>
      <w:bookmarkStart w:id="1003" w:name="_Toc526329786"/>
      <w:bookmarkStart w:id="1004" w:name="_Toc526329889"/>
      <w:bookmarkStart w:id="1005" w:name="_Toc526333586"/>
      <w:bookmarkStart w:id="1006" w:name="_Toc526328733"/>
      <w:bookmarkStart w:id="1007" w:name="_Toc526328940"/>
      <w:bookmarkStart w:id="1008" w:name="_Toc526329030"/>
      <w:bookmarkStart w:id="1009" w:name="_Toc526329095"/>
      <w:bookmarkStart w:id="1010" w:name="_Toc526329359"/>
      <w:bookmarkStart w:id="1011" w:name="_Toc526329703"/>
      <w:bookmarkStart w:id="1012" w:name="_Toc526329840"/>
      <w:bookmarkStart w:id="1013" w:name="_Toc526329893"/>
      <w:bookmarkStart w:id="1014" w:name="_Toc526333590"/>
      <w:bookmarkStart w:id="1015" w:name="_Toc478025772"/>
      <w:bookmarkStart w:id="1016" w:name="_Toc26362211"/>
      <w:bookmarkStart w:id="1017" w:name="_Toc26362324"/>
      <w:bookmarkStart w:id="1018" w:name="_Toc26364411"/>
      <w:bookmarkStart w:id="1019" w:name="_Toc52523771"/>
      <w:bookmarkEnd w:id="116"/>
      <w:bookmarkEnd w:id="117"/>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r w:rsidRPr="00DE3CA0">
        <w:rPr>
          <w:rFonts w:asciiTheme="majorHAnsi" w:eastAsiaTheme="majorEastAsia" w:hAnsiTheme="majorHAnsi" w:cstheme="majorBidi"/>
          <w:b/>
          <w:bCs/>
          <w:smallCaps/>
          <w:color w:val="407EC9"/>
          <w:sz w:val="22"/>
        </w:rPr>
        <w:t>Execution</w:t>
      </w:r>
      <w:bookmarkEnd w:id="1019"/>
    </w:p>
    <w:p w14:paraId="2C3DB9F3" w14:textId="211DB693" w:rsidR="00EC5F6A" w:rsidRDefault="00EC5F6A" w:rsidP="00F04A44">
      <w:pPr>
        <w:spacing w:after="120"/>
        <w:rPr>
          <w:sz w:val="22"/>
        </w:rPr>
      </w:pPr>
      <w:r>
        <w:rPr>
          <w:sz w:val="22"/>
        </w:rPr>
        <w:t>Overall</w:t>
      </w:r>
      <w:r w:rsidRPr="00DE3CA0">
        <w:rPr>
          <w:sz w:val="22"/>
        </w:rPr>
        <w:t xml:space="preserve"> </w:t>
      </w:r>
      <w:r w:rsidR="00F44539">
        <w:rPr>
          <w:sz w:val="22"/>
        </w:rPr>
        <w:t xml:space="preserve">Acceptance </w:t>
      </w:r>
      <w:r>
        <w:rPr>
          <w:sz w:val="22"/>
        </w:rPr>
        <w:t>could</w:t>
      </w:r>
      <w:r w:rsidRPr="00DE3CA0">
        <w:rPr>
          <w:sz w:val="22"/>
        </w:rPr>
        <w:t xml:space="preserve"> </w:t>
      </w:r>
      <w:r w:rsidR="006E4C7E">
        <w:rPr>
          <w:sz w:val="22"/>
        </w:rPr>
        <w:t xml:space="preserve">be performed </w:t>
      </w:r>
      <w:r w:rsidR="00F30A36">
        <w:rPr>
          <w:sz w:val="22"/>
        </w:rPr>
        <w:t>o</w:t>
      </w:r>
      <w:r>
        <w:rPr>
          <w:sz w:val="22"/>
        </w:rPr>
        <w:t xml:space="preserve">ver a </w:t>
      </w:r>
      <w:r w:rsidR="00F30A36">
        <w:rPr>
          <w:sz w:val="22"/>
        </w:rPr>
        <w:t>period of time</w:t>
      </w:r>
      <w:r w:rsidR="006E4C7E">
        <w:rPr>
          <w:sz w:val="22"/>
        </w:rPr>
        <w:t xml:space="preserve"> and could monitor</w:t>
      </w:r>
      <w:r w:rsidR="003348F1">
        <w:rPr>
          <w:sz w:val="22"/>
        </w:rPr>
        <w:t xml:space="preserve"> the</w:t>
      </w:r>
      <w:r w:rsidR="006E4C7E">
        <w:rPr>
          <w:sz w:val="22"/>
        </w:rPr>
        <w:t xml:space="preserve"> performance of </w:t>
      </w:r>
      <w:r w:rsidR="00F04A44">
        <w:rPr>
          <w:sz w:val="22"/>
        </w:rPr>
        <w:t xml:space="preserve">the </w:t>
      </w:r>
      <w:r w:rsidR="006E4C7E">
        <w:rPr>
          <w:sz w:val="22"/>
        </w:rPr>
        <w:t xml:space="preserve">Overall </w:t>
      </w:r>
      <w:r w:rsidR="00F44539">
        <w:rPr>
          <w:sz w:val="22"/>
        </w:rPr>
        <w:t xml:space="preserve">VTS </w:t>
      </w:r>
      <w:r w:rsidR="006E4C7E">
        <w:rPr>
          <w:sz w:val="22"/>
        </w:rPr>
        <w:t>System</w:t>
      </w:r>
      <w:r w:rsidR="00032E6E" w:rsidRPr="00F04A44">
        <w:rPr>
          <w:sz w:val="22"/>
        </w:rPr>
        <w:t xml:space="preserve"> including:</w:t>
      </w:r>
    </w:p>
    <w:p w14:paraId="4491798A" w14:textId="6B2ADD1B" w:rsidR="00F44539" w:rsidRDefault="00EC02D0" w:rsidP="00EC5F6A">
      <w:pPr>
        <w:numPr>
          <w:ilvl w:val="1"/>
          <w:numId w:val="39"/>
        </w:numPr>
        <w:spacing w:after="120"/>
        <w:rPr>
          <w:sz w:val="22"/>
        </w:rPr>
      </w:pPr>
      <w:r>
        <w:rPr>
          <w:sz w:val="22"/>
        </w:rPr>
        <w:t>Communications</w:t>
      </w:r>
      <w:r w:rsidR="00806189">
        <w:rPr>
          <w:sz w:val="22"/>
        </w:rPr>
        <w:t xml:space="preserve"> (e.g. Networking)</w:t>
      </w:r>
      <w:r w:rsidR="00F04A44">
        <w:rPr>
          <w:sz w:val="22"/>
        </w:rPr>
        <w:t>;</w:t>
      </w:r>
    </w:p>
    <w:p w14:paraId="723E6F07" w14:textId="20D6FEA0" w:rsidR="00F44539" w:rsidRPr="003348F1" w:rsidRDefault="00806189">
      <w:pPr>
        <w:numPr>
          <w:ilvl w:val="1"/>
          <w:numId w:val="39"/>
        </w:numPr>
        <w:spacing w:after="120"/>
        <w:rPr>
          <w:sz w:val="22"/>
        </w:rPr>
      </w:pPr>
      <w:r w:rsidRPr="003348F1">
        <w:rPr>
          <w:sz w:val="22"/>
        </w:rPr>
        <w:t>Interfaces</w:t>
      </w:r>
      <w:r w:rsidR="003348F1" w:rsidRPr="003348F1">
        <w:rPr>
          <w:sz w:val="22"/>
        </w:rPr>
        <w:t xml:space="preserve"> and </w:t>
      </w:r>
      <w:r w:rsidR="006E4C7E" w:rsidRPr="003348F1">
        <w:rPr>
          <w:sz w:val="22"/>
        </w:rPr>
        <w:t>Integration</w:t>
      </w:r>
      <w:r w:rsidR="00F04A44">
        <w:rPr>
          <w:sz w:val="22"/>
        </w:rPr>
        <w:t>;</w:t>
      </w:r>
    </w:p>
    <w:p w14:paraId="4FDD3CF0" w14:textId="69B48A6C" w:rsidR="003348F1" w:rsidRDefault="00F44539" w:rsidP="00C96325">
      <w:pPr>
        <w:numPr>
          <w:ilvl w:val="1"/>
          <w:numId w:val="39"/>
        </w:numPr>
        <w:spacing w:after="120"/>
      </w:pPr>
      <w:r w:rsidRPr="00C96325">
        <w:rPr>
          <w:sz w:val="22"/>
        </w:rPr>
        <w:t>Reliability and Availability</w:t>
      </w:r>
      <w:r w:rsidR="00F04A44">
        <w:rPr>
          <w:sz w:val="22"/>
        </w:rPr>
        <w:t>;</w:t>
      </w:r>
    </w:p>
    <w:p w14:paraId="56A3B137" w14:textId="5FF4CDD2" w:rsidR="00720E67" w:rsidRPr="00C96325" w:rsidRDefault="003348F1" w:rsidP="00C96325">
      <w:pPr>
        <w:numPr>
          <w:ilvl w:val="1"/>
          <w:numId w:val="39"/>
        </w:numPr>
        <w:spacing w:after="120"/>
      </w:pPr>
      <w:commentRangeStart w:id="1020"/>
      <w:r w:rsidRPr="00C96325">
        <w:rPr>
          <w:sz w:val="22"/>
        </w:rPr>
        <w:t>Coverage</w:t>
      </w:r>
      <w:bookmarkStart w:id="1021" w:name="_Toc20229998"/>
      <w:bookmarkStart w:id="1022" w:name="_Toc20230461"/>
      <w:bookmarkStart w:id="1023" w:name="_Toc20230903"/>
      <w:bookmarkStart w:id="1024" w:name="_Toc20232048"/>
      <w:bookmarkStart w:id="1025" w:name="_Toc20232230"/>
      <w:bookmarkStart w:id="1026" w:name="_Toc478025856"/>
      <w:bookmarkStart w:id="1027" w:name="_Toc478025857"/>
      <w:bookmarkStart w:id="1028" w:name="_Toc478025858"/>
      <w:bookmarkStart w:id="1029" w:name="_Toc478025859"/>
      <w:bookmarkStart w:id="1030" w:name="_Toc478025860"/>
      <w:bookmarkStart w:id="1031" w:name="_Toc478025861"/>
      <w:bookmarkStart w:id="1032" w:name="_Toc478025862"/>
      <w:bookmarkStart w:id="1033" w:name="_Toc478025863"/>
      <w:bookmarkStart w:id="1034" w:name="_Toc478025864"/>
      <w:bookmarkStart w:id="1035" w:name="_Toc478025865"/>
      <w:bookmarkStart w:id="1036" w:name="_Toc478025866"/>
      <w:bookmarkStart w:id="1037" w:name="_Toc478025867"/>
      <w:bookmarkStart w:id="1038" w:name="_Toc478025868"/>
      <w:bookmarkStart w:id="1039" w:name="_Toc478025869"/>
      <w:bookmarkStart w:id="1040" w:name="_Toc478025870"/>
      <w:bookmarkStart w:id="1041" w:name="_Toc478025871"/>
      <w:bookmarkStart w:id="1042" w:name="_Toc478025872"/>
      <w:bookmarkStart w:id="1043" w:name="_Toc478025873"/>
      <w:bookmarkStart w:id="1044" w:name="_Toc478025874"/>
      <w:bookmarkStart w:id="1045" w:name="_Toc478025875"/>
      <w:bookmarkStart w:id="1046" w:name="_Toc478025876"/>
      <w:bookmarkStart w:id="1047" w:name="_Toc478025877"/>
      <w:bookmarkStart w:id="1048" w:name="_Toc478025878"/>
      <w:bookmarkStart w:id="1049" w:name="_Toc478025879"/>
      <w:bookmarkStart w:id="1050" w:name="_Toc478025880"/>
      <w:bookmarkStart w:id="1051" w:name="_Toc478025881"/>
      <w:bookmarkStart w:id="1052" w:name="_Toc478025882"/>
      <w:bookmarkStart w:id="1053" w:name="_Toc478025883"/>
      <w:bookmarkStart w:id="1054" w:name="_Toc478025884"/>
      <w:bookmarkStart w:id="1055" w:name="_Toc478025885"/>
      <w:bookmarkStart w:id="1056" w:name="_Toc478025886"/>
      <w:bookmarkStart w:id="1057" w:name="_Toc478025887"/>
      <w:bookmarkStart w:id="1058" w:name="_Toc478025888"/>
      <w:bookmarkStart w:id="1059" w:name="_Toc478025889"/>
      <w:bookmarkStart w:id="1060" w:name="_Toc478025890"/>
      <w:bookmarkStart w:id="1061" w:name="_Toc478025891"/>
      <w:bookmarkStart w:id="1062" w:name="_Toc478025892"/>
      <w:bookmarkStart w:id="1063" w:name="_Toc478025893"/>
      <w:bookmarkStart w:id="1064" w:name="_Toc478025894"/>
      <w:bookmarkStart w:id="1065" w:name="_Toc478025895"/>
      <w:bookmarkStart w:id="1066" w:name="_Toc478025896"/>
      <w:bookmarkStart w:id="1067" w:name="_Toc478025897"/>
      <w:bookmarkStart w:id="1068" w:name="_Toc478025898"/>
      <w:bookmarkStart w:id="1069" w:name="_Toc478025899"/>
      <w:bookmarkStart w:id="1070" w:name="_Toc478025900"/>
      <w:bookmarkStart w:id="1071" w:name="_Toc478025901"/>
      <w:bookmarkStart w:id="1072" w:name="_Toc478025902"/>
      <w:bookmarkStart w:id="1073" w:name="_Toc478025903"/>
      <w:bookmarkStart w:id="1074" w:name="_Toc478025904"/>
      <w:bookmarkStart w:id="1075" w:name="_Toc478025905"/>
      <w:bookmarkStart w:id="1076" w:name="_Toc478025906"/>
      <w:bookmarkStart w:id="1077" w:name="_Toc478025907"/>
      <w:bookmarkStart w:id="1078" w:name="_Toc478025908"/>
      <w:bookmarkStart w:id="1079" w:name="_Toc478025909"/>
      <w:bookmarkStart w:id="1080" w:name="_Toc478025910"/>
      <w:bookmarkStart w:id="1081" w:name="_Toc478025911"/>
      <w:bookmarkStart w:id="1082" w:name="_Toc478025912"/>
      <w:bookmarkStart w:id="1083" w:name="_Toc478025913"/>
      <w:bookmarkStart w:id="1084" w:name="_Toc478025914"/>
      <w:bookmarkStart w:id="1085" w:name="_Toc478025915"/>
      <w:bookmarkStart w:id="1086" w:name="_Toc478025916"/>
      <w:bookmarkStart w:id="1087" w:name="_Toc478025917"/>
      <w:bookmarkStart w:id="1088" w:name="_Toc478025930"/>
      <w:bookmarkStart w:id="1089" w:name="_Toc478025931"/>
      <w:bookmarkStart w:id="1090" w:name="_Toc478025932"/>
      <w:bookmarkStart w:id="1091" w:name="_Toc478025933"/>
      <w:bookmarkStart w:id="1092" w:name="_Toc478025934"/>
      <w:bookmarkStart w:id="1093" w:name="_Toc478025935"/>
      <w:bookmarkStart w:id="1094" w:name="_Toc478025936"/>
      <w:bookmarkStart w:id="1095" w:name="_Toc478025937"/>
      <w:bookmarkStart w:id="1096" w:name="_Toc478025938"/>
      <w:bookmarkStart w:id="1097" w:name="_Toc478025939"/>
      <w:bookmarkStart w:id="1098" w:name="_Toc478025940"/>
      <w:bookmarkStart w:id="1099" w:name="_Toc478025941"/>
      <w:bookmarkStart w:id="1100" w:name="_Toc478025942"/>
      <w:bookmarkStart w:id="1101" w:name="_Toc478025943"/>
      <w:bookmarkStart w:id="1102" w:name="_Toc478025944"/>
      <w:bookmarkStart w:id="1103" w:name="_Toc478025945"/>
      <w:bookmarkStart w:id="1104" w:name="_Toc478025946"/>
      <w:bookmarkStart w:id="1105" w:name="_Toc478025947"/>
      <w:bookmarkStart w:id="1106" w:name="_Toc478025948"/>
      <w:bookmarkStart w:id="1107" w:name="_Toc478025949"/>
      <w:bookmarkStart w:id="1108" w:name="_Toc478025950"/>
      <w:bookmarkStart w:id="1109" w:name="_Toc478025951"/>
      <w:bookmarkStart w:id="1110" w:name="_Toc478025952"/>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commentRangeEnd w:id="1020"/>
      <w:r w:rsidR="00971646">
        <w:rPr>
          <w:rStyle w:val="CommentReference"/>
        </w:rPr>
        <w:commentReference w:id="1020"/>
      </w:r>
      <w:r w:rsidR="00F04A44">
        <w:rPr>
          <w:sz w:val="22"/>
        </w:rPr>
        <w:t>.</w:t>
      </w:r>
    </w:p>
    <w:p w14:paraId="1B3378EF" w14:textId="76162E62" w:rsidR="00E069B6" w:rsidRDefault="00E069B6" w:rsidP="005D1D6E">
      <w:pPr>
        <w:pStyle w:val="Bullet1"/>
        <w:numPr>
          <w:ilvl w:val="0"/>
          <w:numId w:val="0"/>
        </w:numPr>
      </w:pPr>
    </w:p>
    <w:p w14:paraId="4BFE5DA3" w14:textId="7A66AD9A" w:rsidR="00A6585E" w:rsidRDefault="00A6585E" w:rsidP="005D1D6E">
      <w:pPr>
        <w:pStyle w:val="Bullet1"/>
        <w:numPr>
          <w:ilvl w:val="0"/>
          <w:numId w:val="0"/>
        </w:numPr>
      </w:pPr>
    </w:p>
    <w:p w14:paraId="0AF99062" w14:textId="38E171F7" w:rsidR="00A6585E" w:rsidRPr="00B278E3" w:rsidRDefault="00A6585E" w:rsidP="00A6585E">
      <w:pPr>
        <w:pStyle w:val="Heading1"/>
      </w:pPr>
      <w:bookmarkStart w:id="1111" w:name="_Toc52523772"/>
      <w:r>
        <w:lastRenderedPageBreak/>
        <w:t>ANNEX</w:t>
      </w:r>
      <w:bookmarkEnd w:id="1111"/>
    </w:p>
    <w:p w14:paraId="501EE175" w14:textId="486F934B" w:rsidR="00A6585E" w:rsidRDefault="00A6585E" w:rsidP="005D1D6E">
      <w:pPr>
        <w:pStyle w:val="Bullet1"/>
        <w:numPr>
          <w:ilvl w:val="0"/>
          <w:numId w:val="0"/>
        </w:numPr>
      </w:pPr>
    </w:p>
    <w:p w14:paraId="7B727384" w14:textId="13DC7367" w:rsidR="00A6585E" w:rsidRDefault="005651DC" w:rsidP="005D1D6E">
      <w:pPr>
        <w:pStyle w:val="Bullet1"/>
        <w:numPr>
          <w:ilvl w:val="0"/>
          <w:numId w:val="0"/>
        </w:numPr>
      </w:pPr>
      <w:r>
        <w:t>Example of different test procedures / reports</w:t>
      </w:r>
      <w:r w:rsidR="003C3F8E">
        <w:t xml:space="preserve"> for single system and complex system.</w:t>
      </w:r>
    </w:p>
    <w:p w14:paraId="7DB41795" w14:textId="480E7485" w:rsidR="005651DC" w:rsidRDefault="005651DC" w:rsidP="005D1D6E">
      <w:pPr>
        <w:pStyle w:val="Bullet1"/>
        <w:numPr>
          <w:ilvl w:val="0"/>
          <w:numId w:val="0"/>
        </w:numPr>
      </w:pPr>
    </w:p>
    <w:p w14:paraId="6D98F7D7" w14:textId="458E9AB1" w:rsidR="005651DC" w:rsidRPr="003C3F8E" w:rsidRDefault="005651DC" w:rsidP="005D1D6E">
      <w:pPr>
        <w:pStyle w:val="Bullet1"/>
        <w:numPr>
          <w:ilvl w:val="0"/>
          <w:numId w:val="0"/>
        </w:numPr>
        <w:rPr>
          <w:b/>
        </w:rPr>
      </w:pPr>
      <w:r w:rsidRPr="003C3F8E">
        <w:rPr>
          <w:b/>
        </w:rPr>
        <w:t>Design Review Acceptance</w:t>
      </w:r>
      <w:r w:rsidR="003C3F8E">
        <w:rPr>
          <w:b/>
        </w:rPr>
        <w:t xml:space="preserve"> Report</w:t>
      </w:r>
    </w:p>
    <w:p w14:paraId="61EE248E" w14:textId="277F365A" w:rsidR="005651DC" w:rsidRDefault="005651DC" w:rsidP="005D1D6E">
      <w:pPr>
        <w:pStyle w:val="Bullet1"/>
        <w:numPr>
          <w:ilvl w:val="0"/>
          <w:numId w:val="0"/>
        </w:numPr>
      </w:pPr>
    </w:p>
    <w:tbl>
      <w:tblPr>
        <w:tblStyle w:val="TableGrid"/>
        <w:tblW w:w="10201" w:type="dxa"/>
        <w:tblLook w:val="04A0" w:firstRow="1" w:lastRow="0" w:firstColumn="1" w:lastColumn="0" w:noHBand="0" w:noVBand="1"/>
      </w:tblPr>
      <w:tblGrid>
        <w:gridCol w:w="1555"/>
        <w:gridCol w:w="6945"/>
        <w:gridCol w:w="1701"/>
      </w:tblGrid>
      <w:tr w:rsidR="005651DC" w14:paraId="3D6E2E68" w14:textId="77777777" w:rsidTr="00586202">
        <w:trPr>
          <w:trHeight w:val="1186"/>
        </w:trPr>
        <w:tc>
          <w:tcPr>
            <w:tcW w:w="8500" w:type="dxa"/>
            <w:gridSpan w:val="2"/>
          </w:tcPr>
          <w:p w14:paraId="71932D81" w14:textId="77777777" w:rsidR="005651DC" w:rsidRDefault="005651DC" w:rsidP="005D1D6E">
            <w:pPr>
              <w:pStyle w:val="Bullet1"/>
              <w:numPr>
                <w:ilvl w:val="0"/>
                <w:numId w:val="0"/>
              </w:numPr>
              <w:rPr>
                <w:b/>
              </w:rPr>
            </w:pPr>
            <w:r>
              <w:t>I</w:t>
            </w:r>
            <w:r w:rsidRPr="005651DC">
              <w:rPr>
                <w:b/>
              </w:rPr>
              <w:t>ntroduction</w:t>
            </w:r>
          </w:p>
          <w:p w14:paraId="48FD15F7" w14:textId="77777777" w:rsidR="005651DC" w:rsidRDefault="005651DC" w:rsidP="005D1D6E">
            <w:pPr>
              <w:pStyle w:val="Bullet1"/>
              <w:numPr>
                <w:ilvl w:val="0"/>
                <w:numId w:val="0"/>
              </w:numPr>
              <w:rPr>
                <w:b/>
              </w:rPr>
            </w:pPr>
          </w:p>
          <w:p w14:paraId="72816731" w14:textId="15AE3CBB" w:rsidR="005651DC" w:rsidRDefault="005651DC" w:rsidP="005D1D6E">
            <w:pPr>
              <w:pStyle w:val="Bullet1"/>
              <w:numPr>
                <w:ilvl w:val="0"/>
                <w:numId w:val="0"/>
              </w:numPr>
            </w:pPr>
            <w:r>
              <w:rPr>
                <w:b/>
              </w:rPr>
              <w:t>blah</w:t>
            </w:r>
          </w:p>
        </w:tc>
        <w:tc>
          <w:tcPr>
            <w:tcW w:w="1701" w:type="dxa"/>
          </w:tcPr>
          <w:p w14:paraId="6960B0DE" w14:textId="66C5DC29" w:rsidR="005651DC" w:rsidRDefault="005651DC" w:rsidP="005D1D6E">
            <w:pPr>
              <w:pStyle w:val="Bullet1"/>
              <w:numPr>
                <w:ilvl w:val="0"/>
                <w:numId w:val="0"/>
              </w:numPr>
            </w:pPr>
          </w:p>
        </w:tc>
      </w:tr>
      <w:tr w:rsidR="005651DC" w:rsidRPr="005651DC" w14:paraId="5CC8D0F0" w14:textId="77777777" w:rsidTr="005651DC">
        <w:tc>
          <w:tcPr>
            <w:tcW w:w="1555" w:type="dxa"/>
          </w:tcPr>
          <w:p w14:paraId="46F72BFD" w14:textId="257070F6" w:rsidR="005651DC" w:rsidRPr="005651DC" w:rsidRDefault="005651DC" w:rsidP="005D1D6E">
            <w:pPr>
              <w:pStyle w:val="Bullet1"/>
              <w:numPr>
                <w:ilvl w:val="0"/>
                <w:numId w:val="0"/>
              </w:numPr>
              <w:rPr>
                <w:b/>
              </w:rPr>
            </w:pPr>
            <w:r w:rsidRPr="005651DC">
              <w:rPr>
                <w:b/>
              </w:rPr>
              <w:t>Item</w:t>
            </w:r>
          </w:p>
        </w:tc>
        <w:tc>
          <w:tcPr>
            <w:tcW w:w="6945" w:type="dxa"/>
          </w:tcPr>
          <w:p w14:paraId="135F6B72" w14:textId="217A7510" w:rsidR="005651DC" w:rsidRPr="005651DC" w:rsidRDefault="005651DC" w:rsidP="005D1D6E">
            <w:pPr>
              <w:pStyle w:val="Bullet1"/>
              <w:numPr>
                <w:ilvl w:val="0"/>
                <w:numId w:val="0"/>
              </w:numPr>
              <w:rPr>
                <w:b/>
              </w:rPr>
            </w:pPr>
            <w:r w:rsidRPr="005651DC">
              <w:rPr>
                <w:b/>
              </w:rPr>
              <w:t>Description</w:t>
            </w:r>
          </w:p>
        </w:tc>
        <w:tc>
          <w:tcPr>
            <w:tcW w:w="1701" w:type="dxa"/>
          </w:tcPr>
          <w:p w14:paraId="4EA9A26B" w14:textId="100D8BED" w:rsidR="005651DC" w:rsidRPr="005651DC" w:rsidRDefault="005651DC" w:rsidP="005D1D6E">
            <w:pPr>
              <w:pStyle w:val="Bullet1"/>
              <w:numPr>
                <w:ilvl w:val="0"/>
                <w:numId w:val="0"/>
              </w:numPr>
              <w:rPr>
                <w:b/>
              </w:rPr>
            </w:pPr>
            <w:r w:rsidRPr="005651DC">
              <w:rPr>
                <w:b/>
              </w:rPr>
              <w:t>Pass / Fail</w:t>
            </w:r>
          </w:p>
        </w:tc>
      </w:tr>
      <w:tr w:rsidR="005651DC" w14:paraId="2386BEEA" w14:textId="77777777" w:rsidTr="005651DC">
        <w:tc>
          <w:tcPr>
            <w:tcW w:w="1555" w:type="dxa"/>
          </w:tcPr>
          <w:p w14:paraId="1F0480E0" w14:textId="77777777" w:rsidR="005651DC" w:rsidRDefault="005651DC" w:rsidP="005D1D6E">
            <w:pPr>
              <w:pStyle w:val="Bullet1"/>
              <w:numPr>
                <w:ilvl w:val="0"/>
                <w:numId w:val="0"/>
              </w:numPr>
            </w:pPr>
          </w:p>
        </w:tc>
        <w:tc>
          <w:tcPr>
            <w:tcW w:w="6945" w:type="dxa"/>
          </w:tcPr>
          <w:p w14:paraId="0AD0C441" w14:textId="77777777" w:rsidR="005651DC" w:rsidRDefault="005651DC" w:rsidP="005D1D6E">
            <w:pPr>
              <w:pStyle w:val="Bullet1"/>
              <w:numPr>
                <w:ilvl w:val="0"/>
                <w:numId w:val="0"/>
              </w:numPr>
            </w:pPr>
          </w:p>
        </w:tc>
        <w:tc>
          <w:tcPr>
            <w:tcW w:w="1701" w:type="dxa"/>
          </w:tcPr>
          <w:p w14:paraId="0605B1E8" w14:textId="77777777" w:rsidR="005651DC" w:rsidRDefault="005651DC" w:rsidP="005D1D6E">
            <w:pPr>
              <w:pStyle w:val="Bullet1"/>
              <w:numPr>
                <w:ilvl w:val="0"/>
                <w:numId w:val="0"/>
              </w:numPr>
            </w:pPr>
          </w:p>
        </w:tc>
      </w:tr>
      <w:tr w:rsidR="005651DC" w14:paraId="7EC3604C" w14:textId="77777777" w:rsidTr="005651DC">
        <w:tc>
          <w:tcPr>
            <w:tcW w:w="1555" w:type="dxa"/>
          </w:tcPr>
          <w:p w14:paraId="0356E23D" w14:textId="77777777" w:rsidR="005651DC" w:rsidRDefault="005651DC" w:rsidP="005D1D6E">
            <w:pPr>
              <w:pStyle w:val="Bullet1"/>
              <w:numPr>
                <w:ilvl w:val="0"/>
                <w:numId w:val="0"/>
              </w:numPr>
            </w:pPr>
          </w:p>
        </w:tc>
        <w:tc>
          <w:tcPr>
            <w:tcW w:w="6945" w:type="dxa"/>
          </w:tcPr>
          <w:p w14:paraId="3731FFB9" w14:textId="77777777" w:rsidR="005651DC" w:rsidRDefault="005651DC" w:rsidP="005D1D6E">
            <w:pPr>
              <w:pStyle w:val="Bullet1"/>
              <w:numPr>
                <w:ilvl w:val="0"/>
                <w:numId w:val="0"/>
              </w:numPr>
            </w:pPr>
          </w:p>
        </w:tc>
        <w:tc>
          <w:tcPr>
            <w:tcW w:w="1701" w:type="dxa"/>
          </w:tcPr>
          <w:p w14:paraId="142C3394" w14:textId="77777777" w:rsidR="005651DC" w:rsidRDefault="005651DC" w:rsidP="005D1D6E">
            <w:pPr>
              <w:pStyle w:val="Bullet1"/>
              <w:numPr>
                <w:ilvl w:val="0"/>
                <w:numId w:val="0"/>
              </w:numPr>
            </w:pPr>
          </w:p>
        </w:tc>
      </w:tr>
      <w:tr w:rsidR="005651DC" w14:paraId="74F42E59" w14:textId="77777777" w:rsidTr="005651DC">
        <w:tc>
          <w:tcPr>
            <w:tcW w:w="1555" w:type="dxa"/>
          </w:tcPr>
          <w:p w14:paraId="285231E8" w14:textId="77777777" w:rsidR="005651DC" w:rsidRDefault="005651DC" w:rsidP="005D1D6E">
            <w:pPr>
              <w:pStyle w:val="Bullet1"/>
              <w:numPr>
                <w:ilvl w:val="0"/>
                <w:numId w:val="0"/>
              </w:numPr>
            </w:pPr>
          </w:p>
        </w:tc>
        <w:tc>
          <w:tcPr>
            <w:tcW w:w="6945" w:type="dxa"/>
          </w:tcPr>
          <w:p w14:paraId="74515324" w14:textId="77777777" w:rsidR="005651DC" w:rsidRDefault="005651DC" w:rsidP="005D1D6E">
            <w:pPr>
              <w:pStyle w:val="Bullet1"/>
              <w:numPr>
                <w:ilvl w:val="0"/>
                <w:numId w:val="0"/>
              </w:numPr>
            </w:pPr>
          </w:p>
        </w:tc>
        <w:tc>
          <w:tcPr>
            <w:tcW w:w="1701" w:type="dxa"/>
          </w:tcPr>
          <w:p w14:paraId="6EEF7F51" w14:textId="77777777" w:rsidR="005651DC" w:rsidRDefault="005651DC" w:rsidP="005D1D6E">
            <w:pPr>
              <w:pStyle w:val="Bullet1"/>
              <w:numPr>
                <w:ilvl w:val="0"/>
                <w:numId w:val="0"/>
              </w:numPr>
            </w:pPr>
          </w:p>
        </w:tc>
      </w:tr>
      <w:tr w:rsidR="005651DC" w14:paraId="2ECEE5AE" w14:textId="77777777" w:rsidTr="005651DC">
        <w:tc>
          <w:tcPr>
            <w:tcW w:w="1555" w:type="dxa"/>
          </w:tcPr>
          <w:p w14:paraId="56A30A23" w14:textId="77777777" w:rsidR="005651DC" w:rsidRDefault="005651DC" w:rsidP="005D1D6E">
            <w:pPr>
              <w:pStyle w:val="Bullet1"/>
              <w:numPr>
                <w:ilvl w:val="0"/>
                <w:numId w:val="0"/>
              </w:numPr>
            </w:pPr>
          </w:p>
        </w:tc>
        <w:tc>
          <w:tcPr>
            <w:tcW w:w="6945" w:type="dxa"/>
          </w:tcPr>
          <w:p w14:paraId="47C8B9A8" w14:textId="77777777" w:rsidR="005651DC" w:rsidRDefault="005651DC" w:rsidP="005D1D6E">
            <w:pPr>
              <w:pStyle w:val="Bullet1"/>
              <w:numPr>
                <w:ilvl w:val="0"/>
                <w:numId w:val="0"/>
              </w:numPr>
            </w:pPr>
          </w:p>
        </w:tc>
        <w:tc>
          <w:tcPr>
            <w:tcW w:w="1701" w:type="dxa"/>
          </w:tcPr>
          <w:p w14:paraId="7A872CCE" w14:textId="77777777" w:rsidR="005651DC" w:rsidRDefault="005651DC" w:rsidP="005D1D6E">
            <w:pPr>
              <w:pStyle w:val="Bullet1"/>
              <w:numPr>
                <w:ilvl w:val="0"/>
                <w:numId w:val="0"/>
              </w:numPr>
            </w:pPr>
          </w:p>
        </w:tc>
      </w:tr>
      <w:tr w:rsidR="005651DC" w14:paraId="1819EE77" w14:textId="77777777" w:rsidTr="005651DC">
        <w:tc>
          <w:tcPr>
            <w:tcW w:w="1555" w:type="dxa"/>
          </w:tcPr>
          <w:p w14:paraId="524E0E04" w14:textId="77777777" w:rsidR="005651DC" w:rsidRDefault="005651DC" w:rsidP="005D1D6E">
            <w:pPr>
              <w:pStyle w:val="Bullet1"/>
              <w:numPr>
                <w:ilvl w:val="0"/>
                <w:numId w:val="0"/>
              </w:numPr>
            </w:pPr>
          </w:p>
        </w:tc>
        <w:tc>
          <w:tcPr>
            <w:tcW w:w="6945" w:type="dxa"/>
          </w:tcPr>
          <w:p w14:paraId="177C8613" w14:textId="77777777" w:rsidR="005651DC" w:rsidRDefault="005651DC" w:rsidP="005D1D6E">
            <w:pPr>
              <w:pStyle w:val="Bullet1"/>
              <w:numPr>
                <w:ilvl w:val="0"/>
                <w:numId w:val="0"/>
              </w:numPr>
            </w:pPr>
          </w:p>
        </w:tc>
        <w:tc>
          <w:tcPr>
            <w:tcW w:w="1701" w:type="dxa"/>
          </w:tcPr>
          <w:p w14:paraId="1F30397B" w14:textId="77777777" w:rsidR="005651DC" w:rsidRDefault="005651DC" w:rsidP="005D1D6E">
            <w:pPr>
              <w:pStyle w:val="Bullet1"/>
              <w:numPr>
                <w:ilvl w:val="0"/>
                <w:numId w:val="0"/>
              </w:numPr>
            </w:pPr>
          </w:p>
        </w:tc>
      </w:tr>
      <w:tr w:rsidR="005651DC" w14:paraId="120419EE" w14:textId="77777777" w:rsidTr="005651DC">
        <w:tc>
          <w:tcPr>
            <w:tcW w:w="1555" w:type="dxa"/>
          </w:tcPr>
          <w:p w14:paraId="35DE0959" w14:textId="77777777" w:rsidR="005651DC" w:rsidRDefault="005651DC" w:rsidP="005D1D6E">
            <w:pPr>
              <w:pStyle w:val="Bullet1"/>
              <w:numPr>
                <w:ilvl w:val="0"/>
                <w:numId w:val="0"/>
              </w:numPr>
            </w:pPr>
          </w:p>
        </w:tc>
        <w:tc>
          <w:tcPr>
            <w:tcW w:w="6945" w:type="dxa"/>
          </w:tcPr>
          <w:p w14:paraId="22196510" w14:textId="77777777" w:rsidR="005651DC" w:rsidRDefault="005651DC" w:rsidP="005D1D6E">
            <w:pPr>
              <w:pStyle w:val="Bullet1"/>
              <w:numPr>
                <w:ilvl w:val="0"/>
                <w:numId w:val="0"/>
              </w:numPr>
            </w:pPr>
          </w:p>
        </w:tc>
        <w:tc>
          <w:tcPr>
            <w:tcW w:w="1701" w:type="dxa"/>
          </w:tcPr>
          <w:p w14:paraId="4346E676" w14:textId="77777777" w:rsidR="005651DC" w:rsidRDefault="005651DC" w:rsidP="005D1D6E">
            <w:pPr>
              <w:pStyle w:val="Bullet1"/>
              <w:numPr>
                <w:ilvl w:val="0"/>
                <w:numId w:val="0"/>
              </w:numPr>
            </w:pPr>
          </w:p>
        </w:tc>
      </w:tr>
    </w:tbl>
    <w:p w14:paraId="5654D7D6" w14:textId="535CE442" w:rsidR="005651DC" w:rsidRDefault="005651DC" w:rsidP="005D1D6E">
      <w:pPr>
        <w:pStyle w:val="Bullet1"/>
        <w:numPr>
          <w:ilvl w:val="0"/>
          <w:numId w:val="0"/>
        </w:numPr>
      </w:pPr>
    </w:p>
    <w:p w14:paraId="3388C6CC" w14:textId="052B2B23" w:rsidR="003C3F8E" w:rsidRPr="003C3F8E" w:rsidRDefault="003C3F8E" w:rsidP="003C3F8E">
      <w:pPr>
        <w:pStyle w:val="Bullet1"/>
        <w:numPr>
          <w:ilvl w:val="0"/>
          <w:numId w:val="0"/>
        </w:numPr>
        <w:rPr>
          <w:b/>
        </w:rPr>
      </w:pPr>
      <w:r>
        <w:rPr>
          <w:b/>
        </w:rPr>
        <w:t>FAT Report</w:t>
      </w:r>
    </w:p>
    <w:p w14:paraId="213F40DA" w14:textId="77777777" w:rsidR="003C3F8E" w:rsidRDefault="003C3F8E" w:rsidP="003C3F8E">
      <w:pPr>
        <w:pStyle w:val="Bullet1"/>
        <w:numPr>
          <w:ilvl w:val="0"/>
          <w:numId w:val="0"/>
        </w:numPr>
      </w:pPr>
    </w:p>
    <w:tbl>
      <w:tblPr>
        <w:tblStyle w:val="TableGrid"/>
        <w:tblW w:w="10201" w:type="dxa"/>
        <w:tblLook w:val="04A0" w:firstRow="1" w:lastRow="0" w:firstColumn="1" w:lastColumn="0" w:noHBand="0" w:noVBand="1"/>
      </w:tblPr>
      <w:tblGrid>
        <w:gridCol w:w="1555"/>
        <w:gridCol w:w="6945"/>
        <w:gridCol w:w="1701"/>
      </w:tblGrid>
      <w:tr w:rsidR="003C3F8E" w14:paraId="43692150" w14:textId="77777777" w:rsidTr="00586202">
        <w:trPr>
          <w:trHeight w:val="1186"/>
        </w:trPr>
        <w:tc>
          <w:tcPr>
            <w:tcW w:w="8500" w:type="dxa"/>
            <w:gridSpan w:val="2"/>
          </w:tcPr>
          <w:p w14:paraId="12A79C47" w14:textId="77777777" w:rsidR="003C3F8E" w:rsidRDefault="003C3F8E" w:rsidP="00586202">
            <w:pPr>
              <w:pStyle w:val="Bullet1"/>
              <w:numPr>
                <w:ilvl w:val="0"/>
                <w:numId w:val="0"/>
              </w:numPr>
              <w:rPr>
                <w:b/>
              </w:rPr>
            </w:pPr>
            <w:r>
              <w:t>I</w:t>
            </w:r>
            <w:r w:rsidRPr="005651DC">
              <w:rPr>
                <w:b/>
              </w:rPr>
              <w:t>ntroduction</w:t>
            </w:r>
          </w:p>
          <w:p w14:paraId="4323024B" w14:textId="77777777" w:rsidR="003C3F8E" w:rsidRDefault="003C3F8E" w:rsidP="00586202">
            <w:pPr>
              <w:pStyle w:val="Bullet1"/>
              <w:numPr>
                <w:ilvl w:val="0"/>
                <w:numId w:val="0"/>
              </w:numPr>
              <w:rPr>
                <w:b/>
              </w:rPr>
            </w:pPr>
          </w:p>
          <w:p w14:paraId="311BE16C" w14:textId="77777777" w:rsidR="003C3F8E" w:rsidRDefault="003C3F8E" w:rsidP="00586202">
            <w:pPr>
              <w:pStyle w:val="Bullet1"/>
              <w:numPr>
                <w:ilvl w:val="0"/>
                <w:numId w:val="0"/>
              </w:numPr>
            </w:pPr>
            <w:r>
              <w:rPr>
                <w:b/>
              </w:rPr>
              <w:t>blah</w:t>
            </w:r>
          </w:p>
        </w:tc>
        <w:tc>
          <w:tcPr>
            <w:tcW w:w="1701" w:type="dxa"/>
          </w:tcPr>
          <w:p w14:paraId="15A3AE79" w14:textId="77777777" w:rsidR="003C3F8E" w:rsidRDefault="003C3F8E" w:rsidP="00586202">
            <w:pPr>
              <w:pStyle w:val="Bullet1"/>
              <w:numPr>
                <w:ilvl w:val="0"/>
                <w:numId w:val="0"/>
              </w:numPr>
            </w:pPr>
          </w:p>
        </w:tc>
      </w:tr>
      <w:tr w:rsidR="003C3F8E" w:rsidRPr="005651DC" w14:paraId="0985F512" w14:textId="77777777" w:rsidTr="00586202">
        <w:tc>
          <w:tcPr>
            <w:tcW w:w="1555" w:type="dxa"/>
          </w:tcPr>
          <w:p w14:paraId="332FCD3C" w14:textId="77777777" w:rsidR="003C3F8E" w:rsidRPr="005651DC" w:rsidRDefault="003C3F8E" w:rsidP="00586202">
            <w:pPr>
              <w:pStyle w:val="Bullet1"/>
              <w:numPr>
                <w:ilvl w:val="0"/>
                <w:numId w:val="0"/>
              </w:numPr>
              <w:rPr>
                <w:b/>
              </w:rPr>
            </w:pPr>
            <w:r w:rsidRPr="005651DC">
              <w:rPr>
                <w:b/>
              </w:rPr>
              <w:t>Item</w:t>
            </w:r>
          </w:p>
        </w:tc>
        <w:tc>
          <w:tcPr>
            <w:tcW w:w="6945" w:type="dxa"/>
          </w:tcPr>
          <w:p w14:paraId="4BE14219" w14:textId="77777777" w:rsidR="003C3F8E" w:rsidRPr="005651DC" w:rsidRDefault="003C3F8E" w:rsidP="00586202">
            <w:pPr>
              <w:pStyle w:val="Bullet1"/>
              <w:numPr>
                <w:ilvl w:val="0"/>
                <w:numId w:val="0"/>
              </w:numPr>
              <w:rPr>
                <w:b/>
              </w:rPr>
            </w:pPr>
            <w:r w:rsidRPr="005651DC">
              <w:rPr>
                <w:b/>
              </w:rPr>
              <w:t>Description</w:t>
            </w:r>
          </w:p>
        </w:tc>
        <w:tc>
          <w:tcPr>
            <w:tcW w:w="1701" w:type="dxa"/>
          </w:tcPr>
          <w:p w14:paraId="1BB1A7FA" w14:textId="77777777" w:rsidR="003C3F8E" w:rsidRPr="005651DC" w:rsidRDefault="003C3F8E" w:rsidP="00586202">
            <w:pPr>
              <w:pStyle w:val="Bullet1"/>
              <w:numPr>
                <w:ilvl w:val="0"/>
                <w:numId w:val="0"/>
              </w:numPr>
              <w:rPr>
                <w:b/>
              </w:rPr>
            </w:pPr>
            <w:r w:rsidRPr="005651DC">
              <w:rPr>
                <w:b/>
              </w:rPr>
              <w:t>Pass / Fail</w:t>
            </w:r>
          </w:p>
        </w:tc>
      </w:tr>
      <w:tr w:rsidR="003C3F8E" w14:paraId="29509A12" w14:textId="77777777" w:rsidTr="00586202">
        <w:tc>
          <w:tcPr>
            <w:tcW w:w="1555" w:type="dxa"/>
          </w:tcPr>
          <w:p w14:paraId="73175F72" w14:textId="77777777" w:rsidR="003C3F8E" w:rsidRDefault="003C3F8E" w:rsidP="00586202">
            <w:pPr>
              <w:pStyle w:val="Bullet1"/>
              <w:numPr>
                <w:ilvl w:val="0"/>
                <w:numId w:val="0"/>
              </w:numPr>
            </w:pPr>
          </w:p>
        </w:tc>
        <w:tc>
          <w:tcPr>
            <w:tcW w:w="6945" w:type="dxa"/>
          </w:tcPr>
          <w:p w14:paraId="62B5832F" w14:textId="77777777" w:rsidR="003C3F8E" w:rsidRDefault="003C3F8E" w:rsidP="00586202">
            <w:pPr>
              <w:pStyle w:val="Bullet1"/>
              <w:numPr>
                <w:ilvl w:val="0"/>
                <w:numId w:val="0"/>
              </w:numPr>
            </w:pPr>
          </w:p>
        </w:tc>
        <w:tc>
          <w:tcPr>
            <w:tcW w:w="1701" w:type="dxa"/>
          </w:tcPr>
          <w:p w14:paraId="68769C21" w14:textId="77777777" w:rsidR="003C3F8E" w:rsidRDefault="003C3F8E" w:rsidP="00586202">
            <w:pPr>
              <w:pStyle w:val="Bullet1"/>
              <w:numPr>
                <w:ilvl w:val="0"/>
                <w:numId w:val="0"/>
              </w:numPr>
            </w:pPr>
          </w:p>
        </w:tc>
      </w:tr>
      <w:tr w:rsidR="003C3F8E" w14:paraId="54DCE668" w14:textId="77777777" w:rsidTr="00586202">
        <w:tc>
          <w:tcPr>
            <w:tcW w:w="1555" w:type="dxa"/>
          </w:tcPr>
          <w:p w14:paraId="14337697" w14:textId="77777777" w:rsidR="003C3F8E" w:rsidRDefault="003C3F8E" w:rsidP="00586202">
            <w:pPr>
              <w:pStyle w:val="Bullet1"/>
              <w:numPr>
                <w:ilvl w:val="0"/>
                <w:numId w:val="0"/>
              </w:numPr>
            </w:pPr>
          </w:p>
        </w:tc>
        <w:tc>
          <w:tcPr>
            <w:tcW w:w="6945" w:type="dxa"/>
          </w:tcPr>
          <w:p w14:paraId="15592E5D" w14:textId="77777777" w:rsidR="003C3F8E" w:rsidRDefault="003C3F8E" w:rsidP="00586202">
            <w:pPr>
              <w:pStyle w:val="Bullet1"/>
              <w:numPr>
                <w:ilvl w:val="0"/>
                <w:numId w:val="0"/>
              </w:numPr>
            </w:pPr>
          </w:p>
        </w:tc>
        <w:tc>
          <w:tcPr>
            <w:tcW w:w="1701" w:type="dxa"/>
          </w:tcPr>
          <w:p w14:paraId="19545F68" w14:textId="77777777" w:rsidR="003C3F8E" w:rsidRDefault="003C3F8E" w:rsidP="00586202">
            <w:pPr>
              <w:pStyle w:val="Bullet1"/>
              <w:numPr>
                <w:ilvl w:val="0"/>
                <w:numId w:val="0"/>
              </w:numPr>
            </w:pPr>
          </w:p>
        </w:tc>
      </w:tr>
      <w:tr w:rsidR="003C3F8E" w14:paraId="214B3A70" w14:textId="77777777" w:rsidTr="00586202">
        <w:tc>
          <w:tcPr>
            <w:tcW w:w="1555" w:type="dxa"/>
          </w:tcPr>
          <w:p w14:paraId="39800484" w14:textId="77777777" w:rsidR="003C3F8E" w:rsidRDefault="003C3F8E" w:rsidP="00586202">
            <w:pPr>
              <w:pStyle w:val="Bullet1"/>
              <w:numPr>
                <w:ilvl w:val="0"/>
                <w:numId w:val="0"/>
              </w:numPr>
            </w:pPr>
          </w:p>
        </w:tc>
        <w:tc>
          <w:tcPr>
            <w:tcW w:w="6945" w:type="dxa"/>
          </w:tcPr>
          <w:p w14:paraId="7F3A0288" w14:textId="77777777" w:rsidR="003C3F8E" w:rsidRDefault="003C3F8E" w:rsidP="00586202">
            <w:pPr>
              <w:pStyle w:val="Bullet1"/>
              <w:numPr>
                <w:ilvl w:val="0"/>
                <w:numId w:val="0"/>
              </w:numPr>
            </w:pPr>
          </w:p>
        </w:tc>
        <w:tc>
          <w:tcPr>
            <w:tcW w:w="1701" w:type="dxa"/>
          </w:tcPr>
          <w:p w14:paraId="6F801FA7" w14:textId="77777777" w:rsidR="003C3F8E" w:rsidRDefault="003C3F8E" w:rsidP="00586202">
            <w:pPr>
              <w:pStyle w:val="Bullet1"/>
              <w:numPr>
                <w:ilvl w:val="0"/>
                <w:numId w:val="0"/>
              </w:numPr>
            </w:pPr>
          </w:p>
        </w:tc>
      </w:tr>
      <w:tr w:rsidR="003C3F8E" w14:paraId="5AC358F2" w14:textId="77777777" w:rsidTr="00586202">
        <w:tc>
          <w:tcPr>
            <w:tcW w:w="1555" w:type="dxa"/>
          </w:tcPr>
          <w:p w14:paraId="5E0D9C66" w14:textId="77777777" w:rsidR="003C3F8E" w:rsidRDefault="003C3F8E" w:rsidP="00586202">
            <w:pPr>
              <w:pStyle w:val="Bullet1"/>
              <w:numPr>
                <w:ilvl w:val="0"/>
                <w:numId w:val="0"/>
              </w:numPr>
            </w:pPr>
          </w:p>
        </w:tc>
        <w:tc>
          <w:tcPr>
            <w:tcW w:w="6945" w:type="dxa"/>
          </w:tcPr>
          <w:p w14:paraId="4B35DA5B" w14:textId="77777777" w:rsidR="003C3F8E" w:rsidRDefault="003C3F8E" w:rsidP="00586202">
            <w:pPr>
              <w:pStyle w:val="Bullet1"/>
              <w:numPr>
                <w:ilvl w:val="0"/>
                <w:numId w:val="0"/>
              </w:numPr>
            </w:pPr>
          </w:p>
        </w:tc>
        <w:tc>
          <w:tcPr>
            <w:tcW w:w="1701" w:type="dxa"/>
          </w:tcPr>
          <w:p w14:paraId="6C06C513" w14:textId="77777777" w:rsidR="003C3F8E" w:rsidRDefault="003C3F8E" w:rsidP="00586202">
            <w:pPr>
              <w:pStyle w:val="Bullet1"/>
              <w:numPr>
                <w:ilvl w:val="0"/>
                <w:numId w:val="0"/>
              </w:numPr>
            </w:pPr>
          </w:p>
        </w:tc>
      </w:tr>
      <w:tr w:rsidR="003C3F8E" w14:paraId="4B26C4B9" w14:textId="77777777" w:rsidTr="00586202">
        <w:tc>
          <w:tcPr>
            <w:tcW w:w="1555" w:type="dxa"/>
          </w:tcPr>
          <w:p w14:paraId="13381D40" w14:textId="77777777" w:rsidR="003C3F8E" w:rsidRDefault="003C3F8E" w:rsidP="00586202">
            <w:pPr>
              <w:pStyle w:val="Bullet1"/>
              <w:numPr>
                <w:ilvl w:val="0"/>
                <w:numId w:val="0"/>
              </w:numPr>
            </w:pPr>
          </w:p>
        </w:tc>
        <w:tc>
          <w:tcPr>
            <w:tcW w:w="6945" w:type="dxa"/>
          </w:tcPr>
          <w:p w14:paraId="6AC6D1DA" w14:textId="77777777" w:rsidR="003C3F8E" w:rsidRDefault="003C3F8E" w:rsidP="00586202">
            <w:pPr>
              <w:pStyle w:val="Bullet1"/>
              <w:numPr>
                <w:ilvl w:val="0"/>
                <w:numId w:val="0"/>
              </w:numPr>
            </w:pPr>
          </w:p>
        </w:tc>
        <w:tc>
          <w:tcPr>
            <w:tcW w:w="1701" w:type="dxa"/>
          </w:tcPr>
          <w:p w14:paraId="686D7B79" w14:textId="77777777" w:rsidR="003C3F8E" w:rsidRDefault="003C3F8E" w:rsidP="00586202">
            <w:pPr>
              <w:pStyle w:val="Bullet1"/>
              <w:numPr>
                <w:ilvl w:val="0"/>
                <w:numId w:val="0"/>
              </w:numPr>
            </w:pPr>
          </w:p>
        </w:tc>
      </w:tr>
      <w:tr w:rsidR="003C3F8E" w14:paraId="5E80E8EA" w14:textId="77777777" w:rsidTr="00586202">
        <w:tc>
          <w:tcPr>
            <w:tcW w:w="1555" w:type="dxa"/>
          </w:tcPr>
          <w:p w14:paraId="2955B909" w14:textId="77777777" w:rsidR="003C3F8E" w:rsidRDefault="003C3F8E" w:rsidP="00586202">
            <w:pPr>
              <w:pStyle w:val="Bullet1"/>
              <w:numPr>
                <w:ilvl w:val="0"/>
                <w:numId w:val="0"/>
              </w:numPr>
            </w:pPr>
          </w:p>
        </w:tc>
        <w:tc>
          <w:tcPr>
            <w:tcW w:w="6945" w:type="dxa"/>
          </w:tcPr>
          <w:p w14:paraId="58A86137" w14:textId="77777777" w:rsidR="003C3F8E" w:rsidRDefault="003C3F8E" w:rsidP="00586202">
            <w:pPr>
              <w:pStyle w:val="Bullet1"/>
              <w:numPr>
                <w:ilvl w:val="0"/>
                <w:numId w:val="0"/>
              </w:numPr>
            </w:pPr>
          </w:p>
        </w:tc>
        <w:tc>
          <w:tcPr>
            <w:tcW w:w="1701" w:type="dxa"/>
          </w:tcPr>
          <w:p w14:paraId="4EA657BE" w14:textId="77777777" w:rsidR="003C3F8E" w:rsidRDefault="003C3F8E" w:rsidP="00586202">
            <w:pPr>
              <w:pStyle w:val="Bullet1"/>
              <w:numPr>
                <w:ilvl w:val="0"/>
                <w:numId w:val="0"/>
              </w:numPr>
            </w:pPr>
          </w:p>
        </w:tc>
      </w:tr>
    </w:tbl>
    <w:p w14:paraId="1274517F" w14:textId="77777777" w:rsidR="003C3F8E" w:rsidRPr="00C96325" w:rsidRDefault="003C3F8E" w:rsidP="003C3F8E">
      <w:pPr>
        <w:pStyle w:val="Bullet1"/>
        <w:numPr>
          <w:ilvl w:val="0"/>
          <w:numId w:val="0"/>
        </w:numPr>
      </w:pPr>
    </w:p>
    <w:p w14:paraId="2F8A47D5" w14:textId="7671DCB8" w:rsidR="003C3F8E" w:rsidRPr="003C3F8E" w:rsidRDefault="003C3F8E" w:rsidP="003C3F8E">
      <w:pPr>
        <w:pStyle w:val="Bullet1"/>
        <w:numPr>
          <w:ilvl w:val="0"/>
          <w:numId w:val="0"/>
        </w:numPr>
        <w:rPr>
          <w:b/>
        </w:rPr>
      </w:pPr>
      <w:r>
        <w:rPr>
          <w:b/>
        </w:rPr>
        <w:t>SAT Report</w:t>
      </w:r>
    </w:p>
    <w:p w14:paraId="66F289C6" w14:textId="77777777" w:rsidR="003C3F8E" w:rsidRDefault="003C3F8E" w:rsidP="003C3F8E">
      <w:pPr>
        <w:pStyle w:val="Bullet1"/>
        <w:numPr>
          <w:ilvl w:val="0"/>
          <w:numId w:val="0"/>
        </w:numPr>
      </w:pPr>
    </w:p>
    <w:tbl>
      <w:tblPr>
        <w:tblStyle w:val="TableGrid"/>
        <w:tblW w:w="10201" w:type="dxa"/>
        <w:tblLook w:val="04A0" w:firstRow="1" w:lastRow="0" w:firstColumn="1" w:lastColumn="0" w:noHBand="0" w:noVBand="1"/>
      </w:tblPr>
      <w:tblGrid>
        <w:gridCol w:w="1555"/>
        <w:gridCol w:w="6945"/>
        <w:gridCol w:w="1701"/>
      </w:tblGrid>
      <w:tr w:rsidR="003C3F8E" w14:paraId="3B41EB1C" w14:textId="77777777" w:rsidTr="00586202">
        <w:trPr>
          <w:trHeight w:val="1186"/>
        </w:trPr>
        <w:tc>
          <w:tcPr>
            <w:tcW w:w="8500" w:type="dxa"/>
            <w:gridSpan w:val="2"/>
          </w:tcPr>
          <w:p w14:paraId="019C5124" w14:textId="77777777" w:rsidR="003C3F8E" w:rsidRDefault="003C3F8E" w:rsidP="00586202">
            <w:pPr>
              <w:pStyle w:val="Bullet1"/>
              <w:numPr>
                <w:ilvl w:val="0"/>
                <w:numId w:val="0"/>
              </w:numPr>
              <w:rPr>
                <w:b/>
              </w:rPr>
            </w:pPr>
            <w:r>
              <w:t>I</w:t>
            </w:r>
            <w:r w:rsidRPr="005651DC">
              <w:rPr>
                <w:b/>
              </w:rPr>
              <w:t>ntroduction</w:t>
            </w:r>
          </w:p>
          <w:p w14:paraId="64E18E3E" w14:textId="77777777" w:rsidR="003C3F8E" w:rsidRDefault="003C3F8E" w:rsidP="00586202">
            <w:pPr>
              <w:pStyle w:val="Bullet1"/>
              <w:numPr>
                <w:ilvl w:val="0"/>
                <w:numId w:val="0"/>
              </w:numPr>
              <w:rPr>
                <w:b/>
              </w:rPr>
            </w:pPr>
          </w:p>
          <w:p w14:paraId="3C1ADB42" w14:textId="77777777" w:rsidR="003C3F8E" w:rsidRDefault="003C3F8E" w:rsidP="00586202">
            <w:pPr>
              <w:pStyle w:val="Bullet1"/>
              <w:numPr>
                <w:ilvl w:val="0"/>
                <w:numId w:val="0"/>
              </w:numPr>
            </w:pPr>
            <w:r>
              <w:rPr>
                <w:b/>
              </w:rPr>
              <w:t>blah</w:t>
            </w:r>
          </w:p>
        </w:tc>
        <w:tc>
          <w:tcPr>
            <w:tcW w:w="1701" w:type="dxa"/>
          </w:tcPr>
          <w:p w14:paraId="6D5A4625" w14:textId="77777777" w:rsidR="003C3F8E" w:rsidRDefault="003C3F8E" w:rsidP="00586202">
            <w:pPr>
              <w:pStyle w:val="Bullet1"/>
              <w:numPr>
                <w:ilvl w:val="0"/>
                <w:numId w:val="0"/>
              </w:numPr>
            </w:pPr>
          </w:p>
        </w:tc>
      </w:tr>
      <w:tr w:rsidR="003C3F8E" w:rsidRPr="005651DC" w14:paraId="092B9C1A" w14:textId="77777777" w:rsidTr="00586202">
        <w:tc>
          <w:tcPr>
            <w:tcW w:w="1555" w:type="dxa"/>
          </w:tcPr>
          <w:p w14:paraId="6AE559C6" w14:textId="77777777" w:rsidR="003C3F8E" w:rsidRPr="005651DC" w:rsidRDefault="003C3F8E" w:rsidP="00586202">
            <w:pPr>
              <w:pStyle w:val="Bullet1"/>
              <w:numPr>
                <w:ilvl w:val="0"/>
                <w:numId w:val="0"/>
              </w:numPr>
              <w:rPr>
                <w:b/>
              </w:rPr>
            </w:pPr>
            <w:r w:rsidRPr="005651DC">
              <w:rPr>
                <w:b/>
              </w:rPr>
              <w:lastRenderedPageBreak/>
              <w:t>Item</w:t>
            </w:r>
          </w:p>
        </w:tc>
        <w:tc>
          <w:tcPr>
            <w:tcW w:w="6945" w:type="dxa"/>
          </w:tcPr>
          <w:p w14:paraId="7BB20181" w14:textId="77777777" w:rsidR="003C3F8E" w:rsidRPr="005651DC" w:rsidRDefault="003C3F8E" w:rsidP="00586202">
            <w:pPr>
              <w:pStyle w:val="Bullet1"/>
              <w:numPr>
                <w:ilvl w:val="0"/>
                <w:numId w:val="0"/>
              </w:numPr>
              <w:rPr>
                <w:b/>
              </w:rPr>
            </w:pPr>
            <w:r w:rsidRPr="005651DC">
              <w:rPr>
                <w:b/>
              </w:rPr>
              <w:t>Description</w:t>
            </w:r>
          </w:p>
        </w:tc>
        <w:tc>
          <w:tcPr>
            <w:tcW w:w="1701" w:type="dxa"/>
          </w:tcPr>
          <w:p w14:paraId="76F0A660" w14:textId="77777777" w:rsidR="003C3F8E" w:rsidRPr="005651DC" w:rsidRDefault="003C3F8E" w:rsidP="00586202">
            <w:pPr>
              <w:pStyle w:val="Bullet1"/>
              <w:numPr>
                <w:ilvl w:val="0"/>
                <w:numId w:val="0"/>
              </w:numPr>
              <w:rPr>
                <w:b/>
              </w:rPr>
            </w:pPr>
            <w:r w:rsidRPr="005651DC">
              <w:rPr>
                <w:b/>
              </w:rPr>
              <w:t>Pass / Fail</w:t>
            </w:r>
          </w:p>
        </w:tc>
      </w:tr>
      <w:tr w:rsidR="003C3F8E" w14:paraId="011FACEA" w14:textId="77777777" w:rsidTr="00586202">
        <w:tc>
          <w:tcPr>
            <w:tcW w:w="1555" w:type="dxa"/>
          </w:tcPr>
          <w:p w14:paraId="69104239" w14:textId="77777777" w:rsidR="003C3F8E" w:rsidRDefault="003C3F8E" w:rsidP="00586202">
            <w:pPr>
              <w:pStyle w:val="Bullet1"/>
              <w:numPr>
                <w:ilvl w:val="0"/>
                <w:numId w:val="0"/>
              </w:numPr>
            </w:pPr>
          </w:p>
        </w:tc>
        <w:tc>
          <w:tcPr>
            <w:tcW w:w="6945" w:type="dxa"/>
          </w:tcPr>
          <w:p w14:paraId="2FC96810" w14:textId="77777777" w:rsidR="003C3F8E" w:rsidRDefault="003C3F8E" w:rsidP="00586202">
            <w:pPr>
              <w:pStyle w:val="Bullet1"/>
              <w:numPr>
                <w:ilvl w:val="0"/>
                <w:numId w:val="0"/>
              </w:numPr>
            </w:pPr>
          </w:p>
        </w:tc>
        <w:tc>
          <w:tcPr>
            <w:tcW w:w="1701" w:type="dxa"/>
          </w:tcPr>
          <w:p w14:paraId="5CAA021B" w14:textId="77777777" w:rsidR="003C3F8E" w:rsidRDefault="003C3F8E" w:rsidP="00586202">
            <w:pPr>
              <w:pStyle w:val="Bullet1"/>
              <w:numPr>
                <w:ilvl w:val="0"/>
                <w:numId w:val="0"/>
              </w:numPr>
            </w:pPr>
          </w:p>
        </w:tc>
      </w:tr>
      <w:tr w:rsidR="003C3F8E" w14:paraId="330E23BF" w14:textId="77777777" w:rsidTr="00586202">
        <w:tc>
          <w:tcPr>
            <w:tcW w:w="1555" w:type="dxa"/>
          </w:tcPr>
          <w:p w14:paraId="37393E16" w14:textId="77777777" w:rsidR="003C3F8E" w:rsidRDefault="003C3F8E" w:rsidP="00586202">
            <w:pPr>
              <w:pStyle w:val="Bullet1"/>
              <w:numPr>
                <w:ilvl w:val="0"/>
                <w:numId w:val="0"/>
              </w:numPr>
            </w:pPr>
          </w:p>
        </w:tc>
        <w:tc>
          <w:tcPr>
            <w:tcW w:w="6945" w:type="dxa"/>
          </w:tcPr>
          <w:p w14:paraId="2A0FAADC" w14:textId="77777777" w:rsidR="003C3F8E" w:rsidRDefault="003C3F8E" w:rsidP="00586202">
            <w:pPr>
              <w:pStyle w:val="Bullet1"/>
              <w:numPr>
                <w:ilvl w:val="0"/>
                <w:numId w:val="0"/>
              </w:numPr>
            </w:pPr>
          </w:p>
        </w:tc>
        <w:tc>
          <w:tcPr>
            <w:tcW w:w="1701" w:type="dxa"/>
          </w:tcPr>
          <w:p w14:paraId="361A8932" w14:textId="77777777" w:rsidR="003C3F8E" w:rsidRDefault="003C3F8E" w:rsidP="00586202">
            <w:pPr>
              <w:pStyle w:val="Bullet1"/>
              <w:numPr>
                <w:ilvl w:val="0"/>
                <w:numId w:val="0"/>
              </w:numPr>
            </w:pPr>
          </w:p>
        </w:tc>
      </w:tr>
      <w:tr w:rsidR="003C3F8E" w14:paraId="09B11ABA" w14:textId="77777777" w:rsidTr="00586202">
        <w:tc>
          <w:tcPr>
            <w:tcW w:w="1555" w:type="dxa"/>
          </w:tcPr>
          <w:p w14:paraId="407E3565" w14:textId="77777777" w:rsidR="003C3F8E" w:rsidRDefault="003C3F8E" w:rsidP="00586202">
            <w:pPr>
              <w:pStyle w:val="Bullet1"/>
              <w:numPr>
                <w:ilvl w:val="0"/>
                <w:numId w:val="0"/>
              </w:numPr>
            </w:pPr>
          </w:p>
        </w:tc>
        <w:tc>
          <w:tcPr>
            <w:tcW w:w="6945" w:type="dxa"/>
          </w:tcPr>
          <w:p w14:paraId="44D349D2" w14:textId="77777777" w:rsidR="003C3F8E" w:rsidRDefault="003C3F8E" w:rsidP="00586202">
            <w:pPr>
              <w:pStyle w:val="Bullet1"/>
              <w:numPr>
                <w:ilvl w:val="0"/>
                <w:numId w:val="0"/>
              </w:numPr>
            </w:pPr>
          </w:p>
        </w:tc>
        <w:tc>
          <w:tcPr>
            <w:tcW w:w="1701" w:type="dxa"/>
          </w:tcPr>
          <w:p w14:paraId="78C3C6DE" w14:textId="77777777" w:rsidR="003C3F8E" w:rsidRDefault="003C3F8E" w:rsidP="00586202">
            <w:pPr>
              <w:pStyle w:val="Bullet1"/>
              <w:numPr>
                <w:ilvl w:val="0"/>
                <w:numId w:val="0"/>
              </w:numPr>
            </w:pPr>
          </w:p>
        </w:tc>
      </w:tr>
      <w:tr w:rsidR="003C3F8E" w14:paraId="3AB1F410" w14:textId="77777777" w:rsidTr="00586202">
        <w:tc>
          <w:tcPr>
            <w:tcW w:w="1555" w:type="dxa"/>
          </w:tcPr>
          <w:p w14:paraId="6A5B1095" w14:textId="77777777" w:rsidR="003C3F8E" w:rsidRDefault="003C3F8E" w:rsidP="00586202">
            <w:pPr>
              <w:pStyle w:val="Bullet1"/>
              <w:numPr>
                <w:ilvl w:val="0"/>
                <w:numId w:val="0"/>
              </w:numPr>
            </w:pPr>
          </w:p>
        </w:tc>
        <w:tc>
          <w:tcPr>
            <w:tcW w:w="6945" w:type="dxa"/>
          </w:tcPr>
          <w:p w14:paraId="42981B1D" w14:textId="77777777" w:rsidR="003C3F8E" w:rsidRDefault="003C3F8E" w:rsidP="00586202">
            <w:pPr>
              <w:pStyle w:val="Bullet1"/>
              <w:numPr>
                <w:ilvl w:val="0"/>
                <w:numId w:val="0"/>
              </w:numPr>
            </w:pPr>
          </w:p>
        </w:tc>
        <w:tc>
          <w:tcPr>
            <w:tcW w:w="1701" w:type="dxa"/>
          </w:tcPr>
          <w:p w14:paraId="60551275" w14:textId="77777777" w:rsidR="003C3F8E" w:rsidRDefault="003C3F8E" w:rsidP="00586202">
            <w:pPr>
              <w:pStyle w:val="Bullet1"/>
              <w:numPr>
                <w:ilvl w:val="0"/>
                <w:numId w:val="0"/>
              </w:numPr>
            </w:pPr>
          </w:p>
        </w:tc>
      </w:tr>
      <w:tr w:rsidR="003C3F8E" w14:paraId="4364518C" w14:textId="77777777" w:rsidTr="00586202">
        <w:tc>
          <w:tcPr>
            <w:tcW w:w="1555" w:type="dxa"/>
          </w:tcPr>
          <w:p w14:paraId="57ECD052" w14:textId="77777777" w:rsidR="003C3F8E" w:rsidRDefault="003C3F8E" w:rsidP="00586202">
            <w:pPr>
              <w:pStyle w:val="Bullet1"/>
              <w:numPr>
                <w:ilvl w:val="0"/>
                <w:numId w:val="0"/>
              </w:numPr>
            </w:pPr>
          </w:p>
        </w:tc>
        <w:tc>
          <w:tcPr>
            <w:tcW w:w="6945" w:type="dxa"/>
          </w:tcPr>
          <w:p w14:paraId="3300B0B5" w14:textId="77777777" w:rsidR="003C3F8E" w:rsidRDefault="003C3F8E" w:rsidP="00586202">
            <w:pPr>
              <w:pStyle w:val="Bullet1"/>
              <w:numPr>
                <w:ilvl w:val="0"/>
                <w:numId w:val="0"/>
              </w:numPr>
            </w:pPr>
          </w:p>
        </w:tc>
        <w:tc>
          <w:tcPr>
            <w:tcW w:w="1701" w:type="dxa"/>
          </w:tcPr>
          <w:p w14:paraId="3C87DE34" w14:textId="77777777" w:rsidR="003C3F8E" w:rsidRDefault="003C3F8E" w:rsidP="00586202">
            <w:pPr>
              <w:pStyle w:val="Bullet1"/>
              <w:numPr>
                <w:ilvl w:val="0"/>
                <w:numId w:val="0"/>
              </w:numPr>
            </w:pPr>
          </w:p>
        </w:tc>
      </w:tr>
      <w:tr w:rsidR="003C3F8E" w14:paraId="17531CF2" w14:textId="77777777" w:rsidTr="00586202">
        <w:tc>
          <w:tcPr>
            <w:tcW w:w="1555" w:type="dxa"/>
          </w:tcPr>
          <w:p w14:paraId="7A994DD5" w14:textId="77777777" w:rsidR="003C3F8E" w:rsidRDefault="003C3F8E" w:rsidP="00586202">
            <w:pPr>
              <w:pStyle w:val="Bullet1"/>
              <w:numPr>
                <w:ilvl w:val="0"/>
                <w:numId w:val="0"/>
              </w:numPr>
            </w:pPr>
          </w:p>
        </w:tc>
        <w:tc>
          <w:tcPr>
            <w:tcW w:w="6945" w:type="dxa"/>
          </w:tcPr>
          <w:p w14:paraId="664BECBF" w14:textId="77777777" w:rsidR="003C3F8E" w:rsidRDefault="003C3F8E" w:rsidP="00586202">
            <w:pPr>
              <w:pStyle w:val="Bullet1"/>
              <w:numPr>
                <w:ilvl w:val="0"/>
                <w:numId w:val="0"/>
              </w:numPr>
            </w:pPr>
          </w:p>
        </w:tc>
        <w:tc>
          <w:tcPr>
            <w:tcW w:w="1701" w:type="dxa"/>
          </w:tcPr>
          <w:p w14:paraId="09C64BB5" w14:textId="77777777" w:rsidR="003C3F8E" w:rsidRDefault="003C3F8E" w:rsidP="00586202">
            <w:pPr>
              <w:pStyle w:val="Bullet1"/>
              <w:numPr>
                <w:ilvl w:val="0"/>
                <w:numId w:val="0"/>
              </w:numPr>
            </w:pPr>
          </w:p>
        </w:tc>
      </w:tr>
    </w:tbl>
    <w:p w14:paraId="6A8A409C" w14:textId="77777777" w:rsidR="003C3F8E" w:rsidRPr="00C96325" w:rsidRDefault="003C3F8E" w:rsidP="003C3F8E">
      <w:pPr>
        <w:pStyle w:val="Bullet1"/>
        <w:numPr>
          <w:ilvl w:val="0"/>
          <w:numId w:val="0"/>
        </w:numPr>
      </w:pPr>
    </w:p>
    <w:p w14:paraId="2DAD9856" w14:textId="77777777" w:rsidR="003C3F8E" w:rsidRPr="00C96325" w:rsidRDefault="003C3F8E" w:rsidP="005D1D6E">
      <w:pPr>
        <w:pStyle w:val="Bullet1"/>
        <w:numPr>
          <w:ilvl w:val="0"/>
          <w:numId w:val="0"/>
        </w:numPr>
      </w:pPr>
    </w:p>
    <w:sectPr w:rsidR="003C3F8E" w:rsidRPr="00C96325" w:rsidSect="005D1D6E">
      <w:headerReference w:type="default" r:id="rId26"/>
      <w:footerReference w:type="default" r:id="rId27"/>
      <w:pgSz w:w="11907" w:h="16839"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Aase, Richard" w:date="2019-12-05T14:30:00Z" w:initials="RA">
    <w:p w14:paraId="38C2DAF1" w14:textId="77777777" w:rsidR="00360960" w:rsidRDefault="00360960">
      <w:pPr>
        <w:pStyle w:val="CommentText"/>
      </w:pPr>
      <w:r>
        <w:rPr>
          <w:rStyle w:val="CommentReference"/>
        </w:rPr>
        <w:annotationRef/>
      </w:r>
      <w:r>
        <w:t xml:space="preserve">Document has been restructured to consider not using the V-model, as it is to detailed and not entirely fit for purpose at this stage. A simpler version has been developed. </w:t>
      </w:r>
    </w:p>
    <w:p w14:paraId="15E9C8DA" w14:textId="7D8E893F" w:rsidR="00360960" w:rsidRDefault="00360960">
      <w:pPr>
        <w:pStyle w:val="CommentText"/>
      </w:pPr>
      <w:r>
        <w:t>The terms Verification and Validation have been dropped to avoid confusion. Contractual terms are removed as a result of input from WG members. This document is not dealing with sub-systems, only systems that may or may not be connected. Remaining work is to complete the annexes and do some minor editorial changes, some updates of drawings and annexes will be inserted ahead of VTS 48</w:t>
      </w:r>
    </w:p>
  </w:comment>
  <w:comment w:id="2" w:author="Takuya Fukuda _ Tokyo Keiki" w:date="2020-10-09T13:37:00Z" w:initials="TF">
    <w:p w14:paraId="1AA0933D" w14:textId="44AE2770" w:rsidR="00B31112" w:rsidRDefault="00B31112">
      <w:pPr>
        <w:pStyle w:val="CommentText"/>
      </w:pPr>
      <w:r>
        <w:rPr>
          <w:rStyle w:val="CommentReference"/>
        </w:rPr>
        <w:annotationRef/>
      </w:r>
      <w:r>
        <w:t xml:space="preserve">At VTS 49, </w:t>
      </w:r>
      <w:r w:rsidR="002F4AFB" w:rsidRPr="002F4AFB">
        <w:t>the Working Group identified the need to further elaborate key acceptance steps</w:t>
      </w:r>
    </w:p>
  </w:comment>
  <w:comment w:id="3" w:author="Michael Hadley" w:date="2017-03-21T17:15:00Z" w:initials="MH">
    <w:p w14:paraId="60D7EA3F" w14:textId="77777777" w:rsidR="00360960" w:rsidRDefault="00360960">
      <w:pPr>
        <w:pStyle w:val="CommentText"/>
      </w:pPr>
      <w:r>
        <w:rPr>
          <w:rStyle w:val="CommentReference"/>
        </w:rPr>
        <w:annotationRef/>
      </w:r>
      <w:r>
        <w:t>Update as required</w:t>
      </w:r>
    </w:p>
  </w:comment>
  <w:comment w:id="4" w:author="Michael Hadley" w:date="2017-03-21T17:15:00Z" w:initials="MH">
    <w:p w14:paraId="56426BBF" w14:textId="77777777" w:rsidR="00360960" w:rsidRDefault="00360960">
      <w:pPr>
        <w:pStyle w:val="CommentText"/>
      </w:pPr>
      <w:r>
        <w:rPr>
          <w:rStyle w:val="CommentReference"/>
        </w:rPr>
        <w:annotationRef/>
      </w:r>
      <w:r>
        <w:t>Insert date approved by Council (Month &amp; Year)</w:t>
      </w:r>
    </w:p>
  </w:comment>
  <w:comment w:id="68" w:author="Takuya Fukuda _ Tokyo Keiki" w:date="2020-10-08T20:35:00Z" w:initials="TF">
    <w:p w14:paraId="61DB4B69" w14:textId="4C0E48C3" w:rsidR="00360960" w:rsidRDefault="00360960">
      <w:pPr>
        <w:pStyle w:val="CommentText"/>
      </w:pPr>
      <w:r>
        <w:rPr>
          <w:rStyle w:val="CommentReference"/>
        </w:rPr>
        <w:annotationRef/>
      </w:r>
      <w:r>
        <w:t>V128 should introduce this guideline to have link each other.</w:t>
      </w:r>
    </w:p>
  </w:comment>
  <w:comment w:id="69" w:author="Takuya Fukuda _ Tokyo Keiki" w:date="2020-10-08T20:32:00Z" w:initials="TF">
    <w:p w14:paraId="62295799" w14:textId="5A9A3BB4" w:rsidR="00360960" w:rsidRDefault="00360960">
      <w:pPr>
        <w:pStyle w:val="CommentText"/>
      </w:pPr>
      <w:r>
        <w:rPr>
          <w:rStyle w:val="CommentReference"/>
        </w:rPr>
        <w:annotationRef/>
      </w:r>
      <w:r>
        <w:t xml:space="preserve">In this paragraph, the link between this document and G1111 is clarified. </w:t>
      </w:r>
    </w:p>
    <w:p w14:paraId="7BD64928" w14:textId="77777777" w:rsidR="00360960" w:rsidRDefault="00360960">
      <w:pPr>
        <w:pStyle w:val="CommentText"/>
      </w:pPr>
      <w:r>
        <w:t>G1111 guide how to produce requirement to establish VTS Systems and this document guide how to test compliance to set requirement.</w:t>
      </w:r>
    </w:p>
    <w:p w14:paraId="35D27AF1" w14:textId="4B53B04D" w:rsidR="00360960" w:rsidRDefault="00360960">
      <w:pPr>
        <w:pStyle w:val="CommentText"/>
      </w:pPr>
    </w:p>
    <w:p w14:paraId="649F4B6B" w14:textId="3F1D937C" w:rsidR="00360960" w:rsidRDefault="00360960">
      <w:pPr>
        <w:pStyle w:val="CommentText"/>
      </w:pPr>
      <w:r>
        <w:t>It is noted that</w:t>
      </w:r>
    </w:p>
    <w:p w14:paraId="7E2D87FB" w14:textId="4871B668" w:rsidR="00360960" w:rsidRPr="00360960" w:rsidRDefault="00360960" w:rsidP="00360960">
      <w:pPr>
        <w:pStyle w:val="CommentText"/>
      </w:pPr>
      <w:r>
        <w:t xml:space="preserve"> - </w:t>
      </w:r>
      <w:r w:rsidRPr="00360960">
        <w:t xml:space="preserve">Keep this guideline as a high level guideline which provides a framework on </w:t>
      </w:r>
      <w:r w:rsidRPr="00360960">
        <w:rPr>
          <w:lang w:val="en-US"/>
        </w:rPr>
        <w:t xml:space="preserve">acceptance process of </w:t>
      </w:r>
      <w:r w:rsidRPr="00360960">
        <w:t>a VTS System or functional parts of a VTS System; and</w:t>
      </w:r>
    </w:p>
    <w:p w14:paraId="6CAFE3AC" w14:textId="66BD708D" w:rsidR="00360960" w:rsidRDefault="00360960">
      <w:pPr>
        <w:pStyle w:val="CommentText"/>
      </w:pPr>
      <w:r>
        <w:t xml:space="preserve">- </w:t>
      </w:r>
      <w:r w:rsidRPr="00360960">
        <w:t>Provide guidance related to any specific acceptance process for functional parts of a VTS System on the multiple sub-guidelines of the Guideline 1111.</w:t>
      </w:r>
    </w:p>
  </w:comment>
  <w:comment w:id="70" w:author="Takuya Fukuda _ Tokyo Keiki" w:date="2020-10-08T20:36:00Z" w:initials="TF">
    <w:p w14:paraId="75A6334E" w14:textId="6D80394A" w:rsidR="00360960" w:rsidRDefault="00360960">
      <w:pPr>
        <w:pStyle w:val="CommentText"/>
      </w:pPr>
      <w:r>
        <w:rPr>
          <w:rStyle w:val="CommentReference"/>
        </w:rPr>
        <w:annotationRef/>
      </w:r>
      <w:r>
        <w:t>The word verification and validation (V&amp;V) is difficult for non-English native speakers so “acceptance” is used in this guideline.</w:t>
      </w:r>
    </w:p>
    <w:p w14:paraId="15039E8C" w14:textId="4E99453B" w:rsidR="00360960" w:rsidRDefault="00360960">
      <w:pPr>
        <w:pStyle w:val="CommentText"/>
      </w:pPr>
      <w:r>
        <w:t>However, giving explanation on V&amp;V, which is common term, at this top level introduction may help reader.</w:t>
      </w:r>
    </w:p>
  </w:comment>
  <w:comment w:id="71" w:author="Takuya Fukuda _ Tokyo Keiki" w:date="2020-10-08T20:42:00Z" w:initials="TF">
    <w:p w14:paraId="1258B7D1" w14:textId="46F158CC" w:rsidR="00360960" w:rsidRDefault="00360960">
      <w:pPr>
        <w:pStyle w:val="CommentText"/>
      </w:pPr>
      <w:r>
        <w:rPr>
          <w:rStyle w:val="CommentReference"/>
        </w:rPr>
        <w:annotationRef/>
      </w:r>
      <w:r>
        <w:t>It is noted that Task group agree to avoid to discuss contractual issue in this guideline.</w:t>
      </w:r>
    </w:p>
    <w:p w14:paraId="33E85364" w14:textId="47D7CB2B" w:rsidR="00360960" w:rsidRDefault="00360960">
      <w:pPr>
        <w:pStyle w:val="CommentText"/>
      </w:pPr>
      <w:r>
        <w:t>Such a word “non-compliance” should be avoided.</w:t>
      </w:r>
    </w:p>
  </w:comment>
  <w:comment w:id="118" w:author="Takuya Fukuda _ Tokyo Keiki" w:date="2020-10-08T20:45:00Z" w:initials="TF">
    <w:p w14:paraId="34C4BDF6" w14:textId="7A711761" w:rsidR="00360960" w:rsidRDefault="00360960">
      <w:pPr>
        <w:pStyle w:val="CommentText"/>
      </w:pPr>
      <w:r>
        <w:rPr>
          <w:rStyle w:val="CommentReference"/>
        </w:rPr>
        <w:annotationRef/>
      </w:r>
      <w:r>
        <w:t>This chapter will focus on general framework and any specific acceptance steps or related guidance should be discussed in next chapter.</w:t>
      </w:r>
    </w:p>
  </w:comment>
  <w:comment w:id="120" w:author="Takuya Fukuda _ Tokyo Keiki" w:date="2020-10-08T20:56:00Z" w:initials="TF">
    <w:p w14:paraId="578853E0" w14:textId="77777777" w:rsidR="00353C4E" w:rsidRDefault="00353C4E" w:rsidP="00353C4E">
      <w:pPr>
        <w:pStyle w:val="CommentText"/>
      </w:pPr>
      <w:r>
        <w:rPr>
          <w:rStyle w:val="CommentReference"/>
        </w:rPr>
        <w:annotationRef/>
      </w:r>
      <w:r>
        <w:t>- Consider to add explanation on this.</w:t>
      </w:r>
    </w:p>
    <w:p w14:paraId="2406A759" w14:textId="77777777" w:rsidR="00353C4E" w:rsidRDefault="00353C4E" w:rsidP="00353C4E">
      <w:pPr>
        <w:pStyle w:val="CommentText"/>
      </w:pPr>
      <w:r>
        <w:t xml:space="preserve">- Consider if </w:t>
      </w:r>
      <w:r w:rsidRPr="00876272">
        <w:t>Requirement traceability matrix</w:t>
      </w:r>
      <w:r>
        <w:t xml:space="preserve"> may fit.</w:t>
      </w:r>
    </w:p>
  </w:comment>
  <w:comment w:id="137" w:author="Takuya Fukuda _ Tokyo Keiki" w:date="2020-10-08T20:48:00Z" w:initials="TF">
    <w:p w14:paraId="65C3EA14" w14:textId="0956F6A4" w:rsidR="00360960" w:rsidRDefault="00360960">
      <w:pPr>
        <w:pStyle w:val="CommentText"/>
      </w:pPr>
      <w:r>
        <w:rPr>
          <w:rStyle w:val="CommentReference"/>
        </w:rPr>
        <w:annotationRef/>
      </w:r>
      <w:r>
        <w:t>This is a process how you plan acceptance steps.</w:t>
      </w:r>
    </w:p>
    <w:p w14:paraId="6840B742" w14:textId="77777777" w:rsidR="00360960" w:rsidRDefault="00360960">
      <w:pPr>
        <w:pStyle w:val="CommentText"/>
      </w:pPr>
    </w:p>
  </w:comment>
  <w:comment w:id="138" w:author="Takuya Fukuda _ Tokyo Keiki" w:date="2020-10-08T20:54:00Z" w:initials="TF">
    <w:p w14:paraId="39E792E2" w14:textId="19421519" w:rsidR="00360960" w:rsidRDefault="00360960">
      <w:pPr>
        <w:pStyle w:val="CommentText"/>
      </w:pPr>
      <w:r>
        <w:rPr>
          <w:rStyle w:val="CommentReference"/>
        </w:rPr>
        <w:annotationRef/>
      </w:r>
      <w:r>
        <w:t xml:space="preserve">Requirement traceability matrix should be discussed and added. May be appropriate in other section(maybe 2.1.2). </w:t>
      </w:r>
    </w:p>
  </w:comment>
  <w:comment w:id="148" w:author="Verra, Hans" w:date="2020-10-07T13:35:00Z" w:initials="VH">
    <w:p w14:paraId="50DC9752" w14:textId="77777777" w:rsidR="00360960" w:rsidRDefault="00360960" w:rsidP="00152D1C">
      <w:pPr>
        <w:pStyle w:val="CommentText"/>
      </w:pPr>
      <w:r>
        <w:rPr>
          <w:rStyle w:val="CommentReference"/>
        </w:rPr>
        <w:annotationRef/>
      </w:r>
      <w:r>
        <w:t>Added</w:t>
      </w:r>
    </w:p>
    <w:p w14:paraId="39A5FA82" w14:textId="77777777" w:rsidR="00360960" w:rsidRDefault="00360960" w:rsidP="00152D1C">
      <w:pPr>
        <w:pStyle w:val="CommentText"/>
      </w:pPr>
    </w:p>
  </w:comment>
  <w:comment w:id="149" w:author="Takuya Fukuda _ Tokyo Keiki" w:date="2020-10-08T15:59:00Z" w:initials="TF">
    <w:p w14:paraId="64798227" w14:textId="25511347" w:rsidR="00360960" w:rsidRDefault="00360960">
      <w:pPr>
        <w:pStyle w:val="CommentText"/>
      </w:pPr>
      <w:r>
        <w:rPr>
          <w:rStyle w:val="CommentReference"/>
        </w:rPr>
        <w:annotationRef/>
      </w:r>
      <w:r>
        <w:t>Modified a little</w:t>
      </w:r>
    </w:p>
  </w:comment>
  <w:comment w:id="174" w:author="Takuya Fukuda _ Tokyo Keiki" w:date="2020-10-08T21:01:00Z" w:initials="TF">
    <w:p w14:paraId="3A5B5550" w14:textId="77777777" w:rsidR="00056EF0" w:rsidRDefault="00360960">
      <w:pPr>
        <w:pStyle w:val="CommentText"/>
      </w:pPr>
      <w:r>
        <w:rPr>
          <w:rStyle w:val="CommentReference"/>
        </w:rPr>
        <w:annotationRef/>
      </w:r>
      <w:r w:rsidR="00056EF0">
        <w:t xml:space="preserve">This section should </w:t>
      </w:r>
      <w:r>
        <w:t xml:space="preserve"> explain framework and key acceptance processes. </w:t>
      </w:r>
    </w:p>
    <w:p w14:paraId="790FEC57" w14:textId="6EC20C11" w:rsidR="00360960" w:rsidRDefault="00360960">
      <w:pPr>
        <w:pStyle w:val="CommentText"/>
      </w:pPr>
      <w:r>
        <w:t xml:space="preserve">This </w:t>
      </w:r>
      <w:r w:rsidR="00056EF0">
        <w:t xml:space="preserve">need to </w:t>
      </w:r>
      <w:r>
        <w:t xml:space="preserve">be generic and not to be too specific. </w:t>
      </w:r>
    </w:p>
  </w:comment>
  <w:comment w:id="175" w:author="Takuya Fukuda _ Tokyo Keiki" w:date="2020-10-08T20:59:00Z" w:initials="TF">
    <w:p w14:paraId="3A083FF5" w14:textId="445010F7" w:rsidR="00360960" w:rsidRDefault="00360960">
      <w:pPr>
        <w:pStyle w:val="CommentText"/>
      </w:pPr>
      <w:r>
        <w:rPr>
          <w:rStyle w:val="CommentReference"/>
        </w:rPr>
        <w:annotationRef/>
      </w:r>
      <w:r>
        <w:t xml:space="preserve">Task group considered to make this figure opposite but decided to pick this. </w:t>
      </w:r>
    </w:p>
  </w:comment>
  <w:comment w:id="176" w:author="Takuya Fukuda _ Tokyo Keiki" w:date="2020-10-08T21:05:00Z" w:initials="TF">
    <w:p w14:paraId="69F9EF54" w14:textId="4F9111A5" w:rsidR="00360960" w:rsidRDefault="00360960">
      <w:pPr>
        <w:pStyle w:val="CommentText"/>
      </w:pPr>
      <w:r>
        <w:rPr>
          <w:rStyle w:val="CommentReference"/>
        </w:rPr>
        <w:annotationRef/>
      </w:r>
      <w:r>
        <w:t>We have Final Acceptance (for functional parts of VTS System) and Overall Acceptance</w:t>
      </w:r>
      <w:r w:rsidR="00056EF0">
        <w:t>,</w:t>
      </w:r>
      <w:r>
        <w:t xml:space="preserve"> and this should be further clarified.</w:t>
      </w:r>
    </w:p>
    <w:p w14:paraId="432C9E99" w14:textId="1FF1B431" w:rsidR="00360960" w:rsidRDefault="00056EF0">
      <w:pPr>
        <w:pStyle w:val="CommentText"/>
      </w:pPr>
      <w:r>
        <w:t>It m</w:t>
      </w:r>
      <w:r w:rsidR="00360960">
        <w:t>ay need to consider to amend the figure</w:t>
      </w:r>
      <w:r>
        <w:t xml:space="preserve"> 2</w:t>
      </w:r>
      <w:r w:rsidR="00360960">
        <w:t xml:space="preserve"> or not.</w:t>
      </w:r>
    </w:p>
  </w:comment>
  <w:comment w:id="180" w:author="Takuya Fukuda _ Tokyo Keiki" w:date="2020-10-08T21:07:00Z" w:initials="TF">
    <w:p w14:paraId="0B4C2718" w14:textId="0F4574F8" w:rsidR="00360960" w:rsidRDefault="00360960">
      <w:pPr>
        <w:pStyle w:val="CommentText"/>
      </w:pPr>
      <w:r>
        <w:rPr>
          <w:rStyle w:val="CommentReference"/>
        </w:rPr>
        <w:annotationRef/>
      </w:r>
      <w:r>
        <w:t>From this chapter</w:t>
      </w:r>
      <w:r w:rsidR="00056EF0">
        <w:t xml:space="preserve"> to the end of this document</w:t>
      </w:r>
      <w:r>
        <w:t>, it is under discussion and need to developed further.</w:t>
      </w:r>
    </w:p>
  </w:comment>
  <w:comment w:id="181" w:author="Takuya Fukuda _ Tokyo Keiki" w:date="2020-10-08T21:14:00Z" w:initials="TF">
    <w:p w14:paraId="346BC300" w14:textId="12446D53" w:rsidR="00360960" w:rsidRDefault="00360960">
      <w:pPr>
        <w:pStyle w:val="CommentText"/>
      </w:pPr>
      <w:r>
        <w:rPr>
          <w:rStyle w:val="CommentReference"/>
        </w:rPr>
        <w:annotationRef/>
      </w:r>
      <w:r>
        <w:t>Focus a</w:t>
      </w:r>
      <w:r w:rsidRPr="00EE584B">
        <w:t>bout documentation.</w:t>
      </w:r>
    </w:p>
  </w:comment>
  <w:comment w:id="199" w:author="Takuya Fukuda _ Tokyo Keiki" w:date="2020-10-08T21:15:00Z" w:initials="TF">
    <w:p w14:paraId="69D0D7B4" w14:textId="16C7519B" w:rsidR="00056EF0" w:rsidRDefault="00360960" w:rsidP="00EE584B">
      <w:pPr>
        <w:pStyle w:val="CommentText"/>
      </w:pPr>
      <w:r>
        <w:rPr>
          <w:rStyle w:val="CommentReference"/>
        </w:rPr>
        <w:annotationRef/>
      </w:r>
      <w:r w:rsidR="00056EF0">
        <w:t>It need to be careful when developing contents.</w:t>
      </w:r>
    </w:p>
    <w:p w14:paraId="77925250" w14:textId="096CCD00" w:rsidR="00056EF0" w:rsidRDefault="00056EF0" w:rsidP="00EE584B">
      <w:pPr>
        <w:pStyle w:val="CommentText"/>
      </w:pPr>
      <w:r>
        <w:t>Task group need to understand that:</w:t>
      </w:r>
    </w:p>
    <w:p w14:paraId="4C3C6128" w14:textId="264DFBBD" w:rsidR="00360960" w:rsidRPr="00EE584B" w:rsidRDefault="00056EF0" w:rsidP="00EE584B">
      <w:pPr>
        <w:pStyle w:val="CommentText"/>
      </w:pPr>
      <w:r>
        <w:t xml:space="preserve">- </w:t>
      </w:r>
      <w:r w:rsidR="00360960" w:rsidRPr="00EE584B">
        <w:t xml:space="preserve">Test plan is </w:t>
      </w:r>
      <w:r>
        <w:t>what and why you execute test, and it is like a</w:t>
      </w:r>
      <w:r w:rsidR="00360960" w:rsidRPr="00EE584B">
        <w:t xml:space="preserve"> </w:t>
      </w:r>
      <w:r>
        <w:t>“</w:t>
      </w:r>
      <w:r w:rsidR="00360960" w:rsidRPr="00EE584B">
        <w:t>menu</w:t>
      </w:r>
      <w:r>
        <w:t>” to know what you are going to eat at restaurant; and</w:t>
      </w:r>
    </w:p>
    <w:p w14:paraId="3EF71DC4" w14:textId="3F9F2581" w:rsidR="00360960" w:rsidRDefault="00056EF0" w:rsidP="00EE584B">
      <w:pPr>
        <w:pStyle w:val="CommentText"/>
      </w:pPr>
      <w:r>
        <w:t xml:space="preserve">- </w:t>
      </w:r>
      <w:r w:rsidR="00360960" w:rsidRPr="00EE584B">
        <w:t xml:space="preserve">Test procedure is </w:t>
      </w:r>
      <w:r>
        <w:t>how you execute the test, and it is like “</w:t>
      </w:r>
      <w:r w:rsidR="00360960" w:rsidRPr="00EE584B">
        <w:t>recipe</w:t>
      </w:r>
      <w:r>
        <w:t>” showing how to cook the menu.</w:t>
      </w:r>
    </w:p>
  </w:comment>
  <w:comment w:id="211" w:author="Hans Verra" w:date="2020-10-05T09:10:00Z" w:initials="VH">
    <w:p w14:paraId="5B6784B5" w14:textId="77777777" w:rsidR="00360960" w:rsidRDefault="00360960" w:rsidP="00B90087">
      <w:pPr>
        <w:pStyle w:val="CommentText"/>
      </w:pPr>
      <w:r>
        <w:rPr>
          <w:rStyle w:val="CommentReference"/>
        </w:rPr>
        <w:annotationRef/>
      </w:r>
      <w:r>
        <w:t>Seems not entirely clear ?</w:t>
      </w:r>
    </w:p>
  </w:comment>
  <w:comment w:id="220" w:author="Hans Verra" w:date="2020-10-05T09:32:00Z" w:initials="VH">
    <w:p w14:paraId="0C65E46A" w14:textId="77777777" w:rsidR="00360960" w:rsidRDefault="00360960" w:rsidP="00356335">
      <w:pPr>
        <w:pStyle w:val="CommentText"/>
      </w:pPr>
      <w:r>
        <w:rPr>
          <w:rStyle w:val="CommentReference"/>
        </w:rPr>
        <w:annotationRef/>
      </w:r>
      <w:r>
        <w:t>Somewhere in this stage a test-script has to be procuded describing for each individual test the sequence of actions to be followed/executed.</w:t>
      </w:r>
    </w:p>
  </w:comment>
  <w:comment w:id="221" w:author="Takuya Fukuda _ Tokyo Keiki" w:date="2020-10-05T21:44:00Z" w:initials="TF">
    <w:p w14:paraId="6389EF9A" w14:textId="770DC4CC" w:rsidR="00360960" w:rsidRDefault="00360960">
      <w:pPr>
        <w:pStyle w:val="CommentText"/>
      </w:pPr>
      <w:r>
        <w:rPr>
          <w:rStyle w:val="CommentReference"/>
        </w:rPr>
        <w:annotationRef/>
      </w:r>
      <w:r w:rsidR="00056EF0">
        <w:t>Propose to d</w:t>
      </w:r>
      <w:r>
        <w:t>elete and put 8</w:t>
      </w:r>
      <w:r w:rsidRPr="00DC499F">
        <w:rPr>
          <w:vertAlign w:val="superscript"/>
        </w:rPr>
        <w:t>th</w:t>
      </w:r>
      <w:r>
        <w:t xml:space="preserve"> </w:t>
      </w:r>
      <w:r w:rsidRPr="00DC499F">
        <w:t xml:space="preserve">bullet </w:t>
      </w:r>
      <w:r>
        <w:t>point</w:t>
      </w:r>
    </w:p>
    <w:p w14:paraId="6643B23B" w14:textId="1AD9226C" w:rsidR="00056EF0" w:rsidRDefault="00056EF0">
      <w:pPr>
        <w:pStyle w:val="CommentText"/>
      </w:pPr>
    </w:p>
    <w:p w14:paraId="170A59B6" w14:textId="3015B0D5" w:rsidR="00056EF0" w:rsidRDefault="00056EF0" w:rsidP="00056EF0">
      <w:pPr>
        <w:pStyle w:val="CommentText"/>
        <w:numPr>
          <w:ilvl w:val="0"/>
          <w:numId w:val="1"/>
        </w:numPr>
      </w:pPr>
      <w:r w:rsidRPr="00056EF0">
        <w:t>Risk assessment (including action plan how to deal with discrepancies)</w:t>
      </w:r>
    </w:p>
  </w:comment>
  <w:comment w:id="227" w:author="Takuya Fukuda _ Tokyo Keiki" w:date="2020-10-08T15:16:00Z" w:initials="TF">
    <w:p w14:paraId="3636F3FE" w14:textId="445407F3" w:rsidR="00360960" w:rsidRDefault="00360960">
      <w:pPr>
        <w:pStyle w:val="CommentText"/>
      </w:pPr>
      <w:r>
        <w:rPr>
          <w:rStyle w:val="CommentReference"/>
        </w:rPr>
        <w:annotationRef/>
      </w:r>
      <w:r>
        <w:t>Reworded and specified</w:t>
      </w:r>
    </w:p>
  </w:comment>
  <w:comment w:id="254" w:author="Takuya Fukuda _ Tokyo Keiki" w:date="2020-10-01T13:54:00Z" w:initials="TF">
    <w:p w14:paraId="47870C9B" w14:textId="79CC542A" w:rsidR="00360960" w:rsidRDefault="00360960">
      <w:pPr>
        <w:pStyle w:val="CommentText"/>
      </w:pPr>
      <w:r>
        <w:t>By Rene</w:t>
      </w:r>
    </w:p>
    <w:p w14:paraId="1A129866" w14:textId="77777777" w:rsidR="00360960" w:rsidRDefault="00360960">
      <w:pPr>
        <w:pStyle w:val="CommentText"/>
      </w:pPr>
    </w:p>
    <w:p w14:paraId="426B3D86" w14:textId="34D63DEE" w:rsidR="00360960" w:rsidRDefault="00360960">
      <w:pPr>
        <w:pStyle w:val="CommentText"/>
      </w:pPr>
      <w:r>
        <w:rPr>
          <w:rStyle w:val="CommentReference"/>
        </w:rPr>
        <w:annotationRef/>
      </w:r>
      <w:r w:rsidRPr="00A36B83">
        <w:t>What documentation? Should be more specific.</w:t>
      </w:r>
    </w:p>
  </w:comment>
  <w:comment w:id="274" w:author="Takuya Fukuda _ Tokyo Keiki" w:date="2020-10-01T13:54:00Z" w:initials="TF">
    <w:p w14:paraId="302635BB" w14:textId="166821CA" w:rsidR="00360960" w:rsidRDefault="00360960">
      <w:pPr>
        <w:pStyle w:val="CommentText"/>
      </w:pPr>
      <w:r>
        <w:rPr>
          <w:rStyle w:val="CommentReference"/>
        </w:rPr>
        <w:annotationRef/>
      </w:r>
      <w:r>
        <w:t>By Rene</w:t>
      </w:r>
    </w:p>
    <w:p w14:paraId="33E50D76" w14:textId="4A826CA8" w:rsidR="00360960" w:rsidRDefault="00360960">
      <w:pPr>
        <w:pStyle w:val="CommentText"/>
      </w:pPr>
    </w:p>
    <w:p w14:paraId="088F4978" w14:textId="7175B1E8" w:rsidR="00360960" w:rsidRDefault="00360960">
      <w:pPr>
        <w:pStyle w:val="CommentText"/>
      </w:pPr>
      <w:r w:rsidRPr="00A36B83">
        <w:t>What responsibilities? Be more specific</w:t>
      </w:r>
    </w:p>
  </w:comment>
  <w:comment w:id="275" w:author="Takuya Fukuda _ Tokyo Keiki" w:date="2020-10-05T21:55:00Z" w:initials="TF">
    <w:p w14:paraId="3205FBBB" w14:textId="070D49E3" w:rsidR="00360960" w:rsidRDefault="00360960">
      <w:pPr>
        <w:pStyle w:val="CommentText"/>
      </w:pPr>
      <w:r>
        <w:rPr>
          <w:rStyle w:val="CommentReference"/>
        </w:rPr>
        <w:annotationRef/>
      </w:r>
      <w:r>
        <w:t>Be specific in below text</w:t>
      </w:r>
    </w:p>
  </w:comment>
  <w:comment w:id="336" w:author="Verra, Hans" w:date="2020-10-07T13:40:00Z" w:initials="VH">
    <w:p w14:paraId="7EDE4A76" w14:textId="77777777" w:rsidR="00360960" w:rsidRDefault="00360960" w:rsidP="00152D1C">
      <w:pPr>
        <w:pStyle w:val="CommentText"/>
      </w:pPr>
      <w:r>
        <w:rPr>
          <w:rStyle w:val="CommentReference"/>
        </w:rPr>
        <w:annotationRef/>
      </w:r>
      <w:r>
        <w:t>added</w:t>
      </w:r>
    </w:p>
  </w:comment>
  <w:comment w:id="337" w:author="Takuya Fukuda _ Tokyo Keiki" w:date="2020-10-08T16:02:00Z" w:initials="TF">
    <w:p w14:paraId="5CA8B570" w14:textId="2DC02D65" w:rsidR="00360960" w:rsidRDefault="00360960">
      <w:pPr>
        <w:pStyle w:val="CommentText"/>
      </w:pPr>
      <w:r>
        <w:rPr>
          <w:rStyle w:val="CommentReference"/>
        </w:rPr>
        <w:annotationRef/>
      </w:r>
      <w:r>
        <w:t>This is part of Test Plan, schedule</w:t>
      </w:r>
    </w:p>
  </w:comment>
  <w:comment w:id="391" w:author="Takuya Fukuda _ Tokyo Keiki" w:date="2020-10-05T16:10:00Z" w:initials="TF">
    <w:p w14:paraId="58F3A3B6" w14:textId="7ECABDF9" w:rsidR="00360960" w:rsidRDefault="00360960">
      <w:pPr>
        <w:pStyle w:val="CommentText"/>
      </w:pPr>
      <w:r>
        <w:rPr>
          <w:rStyle w:val="CommentReference"/>
        </w:rPr>
        <w:annotationRef/>
      </w:r>
      <w:r>
        <w:t>Need to review</w:t>
      </w:r>
    </w:p>
  </w:comment>
  <w:comment w:id="400" w:author="Takuya Fukuda _ Tokyo Keiki" w:date="2020-10-05T16:11:00Z" w:initials="TF">
    <w:p w14:paraId="35133CF8" w14:textId="2C3A6883" w:rsidR="00360960" w:rsidRDefault="00360960">
      <w:pPr>
        <w:pStyle w:val="CommentText"/>
      </w:pPr>
      <w:r>
        <w:rPr>
          <w:rStyle w:val="CommentReference"/>
        </w:rPr>
        <w:annotationRef/>
      </w:r>
      <w:r>
        <w:t>Need to review</w:t>
      </w:r>
    </w:p>
    <w:p w14:paraId="57C83D49" w14:textId="2EA6678D" w:rsidR="00360960" w:rsidRDefault="00360960">
      <w:pPr>
        <w:pStyle w:val="CommentText"/>
      </w:pPr>
      <w:r>
        <w:t>Maybe too specific</w:t>
      </w:r>
    </w:p>
  </w:comment>
  <w:comment w:id="409" w:author="Takuya Fukuda _ Tokyo Keiki" w:date="2020-10-05T16:11:00Z" w:initials="TF">
    <w:p w14:paraId="2BA53A03" w14:textId="458CFF77" w:rsidR="00360960" w:rsidRDefault="00360960">
      <w:pPr>
        <w:pStyle w:val="CommentText"/>
      </w:pPr>
      <w:r>
        <w:rPr>
          <w:rStyle w:val="CommentReference"/>
        </w:rPr>
        <w:annotationRef/>
      </w:r>
      <w:r>
        <w:t>Need to review</w:t>
      </w:r>
    </w:p>
  </w:comment>
  <w:comment w:id="413" w:author="Takuya Fukuda _ Tokyo Keiki" w:date="2020-10-01T13:55:00Z" w:initials="TF">
    <w:p w14:paraId="0FD48692" w14:textId="51F6FAA3" w:rsidR="00360960" w:rsidRDefault="00360960">
      <w:pPr>
        <w:pStyle w:val="CommentText"/>
      </w:pPr>
      <w:r>
        <w:rPr>
          <w:rStyle w:val="CommentReference"/>
        </w:rPr>
        <w:annotationRef/>
      </w:r>
      <w:r w:rsidRPr="00A36B83">
        <w:t>This needs to be further elaborated</w:t>
      </w:r>
    </w:p>
  </w:comment>
  <w:comment w:id="414" w:author="Takuya Fukuda _ Tokyo Keiki" w:date="2020-10-01T14:12:00Z" w:initials="TF">
    <w:p w14:paraId="71D4DBCA" w14:textId="3B624D14" w:rsidR="00360960" w:rsidRDefault="00360960">
      <w:pPr>
        <w:pStyle w:val="CommentText"/>
      </w:pPr>
      <w:r>
        <w:rPr>
          <w:rStyle w:val="CommentReference"/>
        </w:rPr>
        <w:annotationRef/>
      </w:r>
      <w:r w:rsidRPr="001A694E">
        <w:annotationRef/>
      </w:r>
      <w:r w:rsidRPr="001A694E">
        <w:t>Taken back from VTS 47</w:t>
      </w:r>
    </w:p>
  </w:comment>
  <w:comment w:id="463" w:author="Takuya Fukuda _ Tokyo Keiki" w:date="2020-10-01T14:17:00Z" w:initials="TF">
    <w:p w14:paraId="461A15EC" w14:textId="77777777" w:rsidR="00360960" w:rsidRDefault="00360960" w:rsidP="005B24BC">
      <w:pPr>
        <w:pStyle w:val="CommentText"/>
      </w:pPr>
      <w:r>
        <w:rPr>
          <w:rStyle w:val="CommentReference"/>
        </w:rPr>
        <w:annotationRef/>
      </w:r>
      <w:r>
        <w:t>By Rene</w:t>
      </w:r>
    </w:p>
    <w:p w14:paraId="71C7DDBB" w14:textId="77777777" w:rsidR="00360960" w:rsidRDefault="00360960" w:rsidP="005B24BC">
      <w:pPr>
        <w:pStyle w:val="CommentText"/>
      </w:pPr>
      <w:r w:rsidRPr="00D91856">
        <w:t>I am not sure this belongs in the test report</w:t>
      </w:r>
    </w:p>
  </w:comment>
  <w:comment w:id="464" w:author="Hans Verra" w:date="2020-10-05T09:34:00Z" w:initials="VH">
    <w:p w14:paraId="1B924C24" w14:textId="77777777" w:rsidR="00360960" w:rsidRDefault="00360960" w:rsidP="005B24BC">
      <w:pPr>
        <w:pStyle w:val="CommentText"/>
        <w:rPr>
          <w:rStyle w:val="CommentReference"/>
        </w:rPr>
      </w:pPr>
      <w:r>
        <w:rPr>
          <w:rStyle w:val="CommentReference"/>
        </w:rPr>
        <w:annotationRef/>
      </w:r>
      <w:r>
        <w:rPr>
          <w:rStyle w:val="CommentReference"/>
        </w:rPr>
        <w:t>In my opinion , usually not in the test-report itself.</w:t>
      </w:r>
    </w:p>
    <w:p w14:paraId="567FC8A2" w14:textId="77777777" w:rsidR="00360960" w:rsidRDefault="00360960" w:rsidP="005B24BC">
      <w:pPr>
        <w:pStyle w:val="CommentText"/>
      </w:pPr>
    </w:p>
  </w:comment>
  <w:comment w:id="473" w:author="Takuya Fukuda _ Tokyo Keiki" w:date="2020-10-08T21:16:00Z" w:initials="TF">
    <w:p w14:paraId="696BA320" w14:textId="23174781" w:rsidR="00360960" w:rsidRDefault="00360960">
      <w:pPr>
        <w:pStyle w:val="CommentText"/>
      </w:pPr>
      <w:r>
        <w:rPr>
          <w:rStyle w:val="CommentReference"/>
        </w:rPr>
        <w:annotationRef/>
      </w:r>
      <w:r>
        <w:t xml:space="preserve">The structure of this chapter </w:t>
      </w:r>
      <w:r w:rsidR="00B31112">
        <w:t>is agreed, and which is:</w:t>
      </w:r>
    </w:p>
    <w:p w14:paraId="58B984D4" w14:textId="23F2589C" w:rsidR="00360960" w:rsidRDefault="00360960">
      <w:pPr>
        <w:pStyle w:val="CommentText"/>
      </w:pPr>
      <w:r>
        <w:t>1. Introduction</w:t>
      </w:r>
    </w:p>
    <w:p w14:paraId="233E1A50" w14:textId="0BDC1700" w:rsidR="00360960" w:rsidRDefault="00360960">
      <w:pPr>
        <w:pStyle w:val="CommentText"/>
      </w:pPr>
      <w:r>
        <w:t>2. Test Readiness</w:t>
      </w:r>
    </w:p>
    <w:p w14:paraId="198B27D8" w14:textId="7E56271F" w:rsidR="00360960" w:rsidRDefault="00360960">
      <w:pPr>
        <w:pStyle w:val="CommentText"/>
      </w:pPr>
      <w:r>
        <w:t>3. Test Execution</w:t>
      </w:r>
    </w:p>
  </w:comment>
  <w:comment w:id="474" w:author="Takuya Fukuda _ Tokyo Keiki" w:date="2020-10-08T21:17:00Z" w:initials="TF">
    <w:p w14:paraId="576B903B" w14:textId="4E5D1ECA" w:rsidR="00360960" w:rsidRDefault="00360960">
      <w:pPr>
        <w:pStyle w:val="CommentText"/>
      </w:pPr>
      <w:r>
        <w:rPr>
          <w:rStyle w:val="CommentReference"/>
        </w:rPr>
        <w:annotationRef/>
      </w:r>
      <w:r>
        <w:t>T</w:t>
      </w:r>
      <w:r w:rsidRPr="00767A81">
        <w:t>his chapter</w:t>
      </w:r>
      <w:r>
        <w:t xml:space="preserve"> </w:t>
      </w:r>
      <w:r w:rsidRPr="00767A81">
        <w:t>is under discussion and need to developed further.</w:t>
      </w:r>
    </w:p>
  </w:comment>
  <w:comment w:id="479" w:author="Hans Verra" w:date="2020-09-24T11:28:00Z" w:initials="VH">
    <w:p w14:paraId="0ECB6FCB" w14:textId="1FB27252" w:rsidR="00360960" w:rsidRDefault="00360960">
      <w:pPr>
        <w:pStyle w:val="CommentText"/>
      </w:pPr>
      <w:r>
        <w:rPr>
          <w:rStyle w:val="CommentReference"/>
        </w:rPr>
        <w:annotationRef/>
      </w:r>
      <w:r>
        <w:t>A design is essential for cross checking if the delivery will be what the customer expects ,  it should always be part of the documentation to be delivered , and practically without design (review) you cant start to build.</w:t>
      </w:r>
    </w:p>
  </w:comment>
  <w:comment w:id="480" w:author="tkmts-c" w:date="2020-09-29T14:00:00Z" w:initials="tk">
    <w:p w14:paraId="6503F258" w14:textId="454F3508" w:rsidR="00360960" w:rsidRDefault="00360960">
      <w:pPr>
        <w:pStyle w:val="CommentText"/>
        <w:rPr>
          <w:lang w:eastAsia="ja-JP"/>
        </w:rPr>
      </w:pPr>
      <w:r>
        <w:rPr>
          <w:rStyle w:val="CommentReference"/>
        </w:rPr>
        <w:annotationRef/>
      </w:r>
      <w:r>
        <w:rPr>
          <w:rFonts w:hint="eastAsia"/>
          <w:lang w:eastAsia="ja-JP"/>
        </w:rPr>
        <w:t>I</w:t>
      </w:r>
      <w:r>
        <w:rPr>
          <w:lang w:eastAsia="ja-JP"/>
        </w:rPr>
        <w:t xml:space="preserve"> propose to add 3</w:t>
      </w:r>
      <w:r w:rsidRPr="00DD5885">
        <w:rPr>
          <w:vertAlign w:val="superscript"/>
          <w:lang w:eastAsia="ja-JP"/>
        </w:rPr>
        <w:t>rd</w:t>
      </w:r>
      <w:r>
        <w:rPr>
          <w:lang w:eastAsia="ja-JP"/>
        </w:rPr>
        <w:t xml:space="preserve"> bullet point.</w:t>
      </w:r>
    </w:p>
  </w:comment>
  <w:comment w:id="517" w:author="Takuya Fukuda _ Tokyo Keiki" w:date="2020-10-01T15:11:00Z" w:initials="TF">
    <w:p w14:paraId="4D52EC83" w14:textId="7682D41E" w:rsidR="00360960" w:rsidRDefault="00360960">
      <w:pPr>
        <w:pStyle w:val="CommentText"/>
      </w:pPr>
      <w:r>
        <w:rPr>
          <w:rStyle w:val="CommentReference"/>
        </w:rPr>
        <w:annotationRef/>
      </w:r>
      <w:r>
        <w:t>Need to be further explained</w:t>
      </w:r>
    </w:p>
  </w:comment>
  <w:comment w:id="661" w:author="Takuya Fukuda _ Tokyo Keiki" w:date="2020-10-01T15:36:00Z" w:initials="TF">
    <w:p w14:paraId="3994F7BC" w14:textId="2DB28FE7" w:rsidR="00360960" w:rsidRDefault="00360960">
      <w:pPr>
        <w:pStyle w:val="CommentText"/>
      </w:pPr>
      <w:r>
        <w:rPr>
          <w:rStyle w:val="CommentReference"/>
        </w:rPr>
        <w:annotationRef/>
      </w:r>
      <w:r>
        <w:t>By Rene</w:t>
      </w:r>
    </w:p>
    <w:p w14:paraId="364749DD" w14:textId="6BAC428C" w:rsidR="00360960" w:rsidRDefault="00360960">
      <w:pPr>
        <w:pStyle w:val="CommentText"/>
      </w:pPr>
    </w:p>
    <w:p w14:paraId="4A81E088" w14:textId="18A00DEB" w:rsidR="00360960" w:rsidRDefault="00360960">
      <w:pPr>
        <w:pStyle w:val="CommentText"/>
      </w:pPr>
      <w:r w:rsidRPr="00EF2B0F">
        <w:t>This a test readiness review</w:t>
      </w:r>
    </w:p>
  </w:comment>
  <w:comment w:id="680" w:author="Takuya Fukuda _ Tokyo Keiki" w:date="2020-10-01T15:37:00Z" w:initials="TF">
    <w:p w14:paraId="0CCDE580" w14:textId="529E7D58" w:rsidR="00360960" w:rsidRDefault="00360960">
      <w:pPr>
        <w:pStyle w:val="CommentText"/>
      </w:pPr>
      <w:r>
        <w:rPr>
          <w:rStyle w:val="CommentReference"/>
        </w:rPr>
        <w:annotationRef/>
      </w:r>
      <w:r>
        <w:t>By Rene</w:t>
      </w:r>
    </w:p>
    <w:p w14:paraId="36D4D1D2" w14:textId="59FC45BA" w:rsidR="00360960" w:rsidRDefault="00360960">
      <w:pPr>
        <w:pStyle w:val="CommentText"/>
      </w:pPr>
      <w:r>
        <w:t>Reward</w:t>
      </w:r>
    </w:p>
  </w:comment>
  <w:comment w:id="691" w:author="Takuya Fukuda _ Tokyo Keiki" w:date="2020-09-29T19:56:00Z" w:initials="TF">
    <w:p w14:paraId="6C54C8CF" w14:textId="2D95AADE" w:rsidR="00360960" w:rsidRDefault="00360960" w:rsidP="00A36300">
      <w:pPr>
        <w:pStyle w:val="CommentText"/>
      </w:pPr>
      <w:r>
        <w:rPr>
          <w:rStyle w:val="CommentReference"/>
        </w:rPr>
        <w:annotationRef/>
      </w:r>
      <w:r>
        <w:t>Proposed by Hans</w:t>
      </w:r>
    </w:p>
    <w:p w14:paraId="61C8DAF1" w14:textId="22C2DE3D" w:rsidR="00B31112" w:rsidRDefault="00B31112" w:rsidP="00A36300">
      <w:pPr>
        <w:pStyle w:val="CommentText"/>
      </w:pPr>
    </w:p>
    <w:p w14:paraId="32CE104A" w14:textId="77777777" w:rsidR="00B31112" w:rsidRDefault="00B31112" w:rsidP="00A36300">
      <w:pPr>
        <w:pStyle w:val="CommentText"/>
      </w:pPr>
      <w:r>
        <w:t xml:space="preserve">This content can be included in </w:t>
      </w:r>
      <w:r w:rsidRPr="00B31112">
        <w:t>under site acceptance – test readiness</w:t>
      </w:r>
      <w:r>
        <w:t>.</w:t>
      </w:r>
    </w:p>
    <w:p w14:paraId="28D48069" w14:textId="0F11A203" w:rsidR="00B31112" w:rsidRDefault="00B31112" w:rsidP="00A36300">
      <w:pPr>
        <w:pStyle w:val="CommentText"/>
      </w:pPr>
      <w:r>
        <w:t>This text can be deleted after confirmation that other section covered what is mention in here.</w:t>
      </w:r>
    </w:p>
  </w:comment>
  <w:comment w:id="699" w:author="Takuya Fukuda _ Tokyo Keiki" w:date="2020-10-01T15:39:00Z" w:initials="TF">
    <w:p w14:paraId="78949B1F" w14:textId="77B33139" w:rsidR="00360960" w:rsidRDefault="00360960">
      <w:pPr>
        <w:pStyle w:val="CommentText"/>
      </w:pPr>
      <w:r>
        <w:rPr>
          <w:rStyle w:val="CommentReference"/>
        </w:rPr>
        <w:annotationRef/>
      </w:r>
      <w:r>
        <w:t>By Rene</w:t>
      </w:r>
    </w:p>
    <w:p w14:paraId="0324FCEB" w14:textId="77777777" w:rsidR="00360960" w:rsidRDefault="00360960">
      <w:pPr>
        <w:pStyle w:val="CommentText"/>
      </w:pPr>
    </w:p>
    <w:p w14:paraId="4534E1C0" w14:textId="6258C907" w:rsidR="00360960" w:rsidRDefault="00360960">
      <w:pPr>
        <w:pStyle w:val="CommentText"/>
      </w:pPr>
      <w:r w:rsidRPr="00EF2B0F">
        <w:t>Why should there be a reference? This needs explanation.</w:t>
      </w:r>
    </w:p>
  </w:comment>
  <w:comment w:id="721" w:author="Takuya Fukuda _ Tokyo Keiki" w:date="2020-10-08T15:27:00Z" w:initials="TF">
    <w:p w14:paraId="6BFB2830" w14:textId="35486599" w:rsidR="00360960" w:rsidRDefault="00360960">
      <w:pPr>
        <w:pStyle w:val="CommentText"/>
      </w:pPr>
      <w:r>
        <w:rPr>
          <w:rStyle w:val="CommentReference"/>
        </w:rPr>
        <w:annotationRef/>
      </w:r>
      <w:r w:rsidR="00B31112">
        <w:t>It may</w:t>
      </w:r>
      <w:r>
        <w:t xml:space="preserve"> delete this now</w:t>
      </w:r>
    </w:p>
  </w:comment>
  <w:comment w:id="755" w:author="Takuya Fukuda _ Tokyo Keiki" w:date="2020-10-08T15:31:00Z" w:initials="TF">
    <w:p w14:paraId="6BF4EDC1" w14:textId="76E89C85" w:rsidR="00360960" w:rsidRDefault="00360960">
      <w:pPr>
        <w:pStyle w:val="CommentText"/>
      </w:pPr>
      <w:r>
        <w:rPr>
          <w:rStyle w:val="CommentReference"/>
        </w:rPr>
        <w:annotationRef/>
      </w:r>
      <w:r>
        <w:t>Delete</w:t>
      </w:r>
    </w:p>
  </w:comment>
  <w:comment w:id="751" w:author="Hans Verra" w:date="2020-09-24T11:39:00Z" w:initials="VH">
    <w:p w14:paraId="4EE0CB08" w14:textId="08ABE138" w:rsidR="00360960" w:rsidRDefault="00360960">
      <w:pPr>
        <w:pStyle w:val="CommentText"/>
      </w:pPr>
      <w:r>
        <w:rPr>
          <w:rStyle w:val="CommentReference"/>
        </w:rPr>
        <w:annotationRef/>
      </w:r>
      <w:r>
        <w:t>Status and dependancy’s of interacting systems</w:t>
      </w:r>
    </w:p>
  </w:comment>
  <w:comment w:id="796" w:author="Takuya Fukuda _ Tokyo Keiki" w:date="2020-10-08T16:10:00Z" w:initials="TF">
    <w:p w14:paraId="69EA3175" w14:textId="17509CAD" w:rsidR="00360960" w:rsidRDefault="00360960">
      <w:pPr>
        <w:pStyle w:val="CommentText"/>
      </w:pPr>
      <w:r>
        <w:rPr>
          <w:rStyle w:val="CommentReference"/>
        </w:rPr>
        <w:annotationRef/>
      </w:r>
      <w:r>
        <w:t>Include in above</w:t>
      </w:r>
    </w:p>
  </w:comment>
  <w:comment w:id="800" w:author="Takuya Fukuda _ Tokyo Keiki" w:date="2020-10-09T13:35:00Z" w:initials="TF">
    <w:p w14:paraId="2D721D89" w14:textId="35378DC7" w:rsidR="00B31112" w:rsidRDefault="00B31112">
      <w:pPr>
        <w:pStyle w:val="CommentText"/>
      </w:pPr>
      <w:r>
        <w:rPr>
          <w:rStyle w:val="CommentReference"/>
        </w:rPr>
        <w:annotationRef/>
      </w:r>
      <w:r>
        <w:t>Final acceptance of the functional parts of VTS System should be explained.</w:t>
      </w:r>
    </w:p>
  </w:comment>
  <w:comment w:id="812" w:author="Takuya Fukuda _ Tokyo Keiki" w:date="2020-10-08T21:18:00Z" w:initials="TF">
    <w:p w14:paraId="6381D83A" w14:textId="2EED3C10" w:rsidR="00360960" w:rsidRDefault="00360960">
      <w:pPr>
        <w:pStyle w:val="CommentText"/>
      </w:pPr>
      <w:r>
        <w:rPr>
          <w:rStyle w:val="CommentReference"/>
        </w:rPr>
        <w:annotationRef/>
      </w:r>
      <w:r w:rsidRPr="00767A81">
        <w:annotationRef/>
      </w:r>
      <w:r w:rsidRPr="00767A81">
        <w:t>This chapter is under discussion and need to developed further.</w:t>
      </w:r>
    </w:p>
    <w:p w14:paraId="5E25EECD" w14:textId="20492B58" w:rsidR="00360960" w:rsidRDefault="00360960">
      <w:pPr>
        <w:pStyle w:val="CommentText"/>
      </w:pPr>
      <w:r>
        <w:t>VTS 49 consider that this section need to be separate process from Chapter 3.</w:t>
      </w:r>
    </w:p>
  </w:comment>
  <w:comment w:id="1020" w:author="tkmts-c" w:date="2020-09-29T15:20:00Z" w:initials="tk">
    <w:p w14:paraId="4C8892C9" w14:textId="77777777" w:rsidR="00360960" w:rsidRDefault="00360960">
      <w:pPr>
        <w:pStyle w:val="CommentText"/>
        <w:rPr>
          <w:lang w:eastAsia="ja-JP"/>
        </w:rPr>
      </w:pPr>
      <w:r>
        <w:rPr>
          <w:rStyle w:val="CommentReference"/>
        </w:rPr>
        <w:annotationRef/>
      </w:r>
      <w:r>
        <w:rPr>
          <w:rFonts w:hint="eastAsia"/>
          <w:lang w:eastAsia="ja-JP"/>
        </w:rPr>
        <w:t>F</w:t>
      </w:r>
      <w:r>
        <w:rPr>
          <w:lang w:eastAsia="ja-JP"/>
        </w:rPr>
        <w:t>rom Loan</w:t>
      </w:r>
    </w:p>
    <w:p w14:paraId="60ECAFDA" w14:textId="77777777" w:rsidR="00360960" w:rsidRDefault="00360960">
      <w:pPr>
        <w:pStyle w:val="CommentText"/>
        <w:rPr>
          <w:lang w:eastAsia="ja-JP"/>
        </w:rPr>
      </w:pPr>
    </w:p>
    <w:p w14:paraId="46E444B5" w14:textId="49218D66" w:rsidR="00360960" w:rsidRDefault="00360960">
      <w:pPr>
        <w:pStyle w:val="CommentText"/>
        <w:rPr>
          <w:lang w:eastAsia="ja-JP"/>
        </w:rPr>
      </w:pPr>
      <w:r>
        <w:t>Overall, draft guideline document is too general. Not sure what the value is then for IALA members.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5E9C8DA" w15:done="0"/>
  <w15:commentEx w15:paraId="1AA0933D" w15:paraIdParent="15E9C8DA" w15:done="0"/>
  <w15:commentEx w15:paraId="60D7EA3F" w15:done="0"/>
  <w15:commentEx w15:paraId="56426BBF" w15:done="0"/>
  <w15:commentEx w15:paraId="61DB4B69" w15:done="0"/>
  <w15:commentEx w15:paraId="6CAFE3AC" w15:done="0"/>
  <w15:commentEx w15:paraId="15039E8C" w15:done="0"/>
  <w15:commentEx w15:paraId="33E85364" w15:done="0"/>
  <w15:commentEx w15:paraId="34C4BDF6" w15:done="0"/>
  <w15:commentEx w15:paraId="2406A759" w15:done="0"/>
  <w15:commentEx w15:paraId="6840B742" w15:done="0"/>
  <w15:commentEx w15:paraId="39E792E2" w15:done="0"/>
  <w15:commentEx w15:paraId="39A5FA82" w15:done="0"/>
  <w15:commentEx w15:paraId="64798227" w15:paraIdParent="39A5FA82" w15:done="0"/>
  <w15:commentEx w15:paraId="790FEC57" w15:done="0"/>
  <w15:commentEx w15:paraId="3A083FF5" w15:done="0"/>
  <w15:commentEx w15:paraId="432C9E99" w15:done="0"/>
  <w15:commentEx w15:paraId="0B4C2718" w15:done="0"/>
  <w15:commentEx w15:paraId="346BC300" w15:done="0"/>
  <w15:commentEx w15:paraId="3EF71DC4" w15:done="0"/>
  <w15:commentEx w15:paraId="5B6784B5" w15:done="0"/>
  <w15:commentEx w15:paraId="0C65E46A" w15:done="0"/>
  <w15:commentEx w15:paraId="170A59B6" w15:done="0"/>
  <w15:commentEx w15:paraId="3636F3FE" w15:done="0"/>
  <w15:commentEx w15:paraId="426B3D86" w15:done="0"/>
  <w15:commentEx w15:paraId="088F4978" w15:done="0"/>
  <w15:commentEx w15:paraId="3205FBBB" w15:paraIdParent="088F4978" w15:done="0"/>
  <w15:commentEx w15:paraId="7EDE4A76" w15:done="0"/>
  <w15:commentEx w15:paraId="5CA8B570" w15:paraIdParent="7EDE4A76" w15:done="0"/>
  <w15:commentEx w15:paraId="58F3A3B6" w15:done="0"/>
  <w15:commentEx w15:paraId="57C83D49" w15:done="0"/>
  <w15:commentEx w15:paraId="2BA53A03" w15:done="0"/>
  <w15:commentEx w15:paraId="0FD48692" w15:done="0"/>
  <w15:commentEx w15:paraId="71D4DBCA" w15:paraIdParent="0FD48692" w15:done="0"/>
  <w15:commentEx w15:paraId="71C7DDBB" w15:done="0"/>
  <w15:commentEx w15:paraId="567FC8A2" w15:paraIdParent="71C7DDBB" w15:done="0"/>
  <w15:commentEx w15:paraId="198B27D8" w15:done="0"/>
  <w15:commentEx w15:paraId="576B903B" w15:done="0"/>
  <w15:commentEx w15:paraId="0ECB6FCB" w15:done="0"/>
  <w15:commentEx w15:paraId="6503F258" w15:paraIdParent="0ECB6FCB" w15:done="0"/>
  <w15:commentEx w15:paraId="4D52EC83" w15:done="0"/>
  <w15:commentEx w15:paraId="4A81E088" w15:done="0"/>
  <w15:commentEx w15:paraId="36D4D1D2" w15:done="0"/>
  <w15:commentEx w15:paraId="28D48069" w15:done="0"/>
  <w15:commentEx w15:paraId="4534E1C0" w15:done="0"/>
  <w15:commentEx w15:paraId="6BFB2830" w15:done="0"/>
  <w15:commentEx w15:paraId="6BF4EDC1" w15:done="0"/>
  <w15:commentEx w15:paraId="4EE0CB08" w15:done="0"/>
  <w15:commentEx w15:paraId="69EA3175" w15:done="0"/>
  <w15:commentEx w15:paraId="2D721D89" w15:done="0"/>
  <w15:commentEx w15:paraId="5E25EECD" w15:done="0"/>
  <w15:commentEx w15:paraId="46E444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BC96" w16cex:dateUtc="2020-09-29T05:00:00Z"/>
  <w16cex:commentExtensible w16cex:durableId="231DCF24" w16cex:dateUtc="2020-09-29T0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E9C8DA" w16cid:durableId="219392FE"/>
  <w16cid:commentId w16cid:paraId="1AA0933D" w16cid:durableId="23CB99C6"/>
  <w16cid:commentId w16cid:paraId="60D7EA3F" w16cid:durableId="213DA2E2"/>
  <w16cid:commentId w16cid:paraId="56426BBF" w16cid:durableId="213DA2E3"/>
  <w16cid:commentId w16cid:paraId="61DB4B69" w16cid:durableId="23CB99C9"/>
  <w16cid:commentId w16cid:paraId="6CAFE3AC" w16cid:durableId="23CB99CA"/>
  <w16cid:commentId w16cid:paraId="15039E8C" w16cid:durableId="23CB99CB"/>
  <w16cid:commentId w16cid:paraId="33E85364" w16cid:durableId="23CB99CC"/>
  <w16cid:commentId w16cid:paraId="34C4BDF6" w16cid:durableId="23CB99CD"/>
  <w16cid:commentId w16cid:paraId="2406A759" w16cid:durableId="23CB99CE"/>
  <w16cid:commentId w16cid:paraId="6840B742" w16cid:durableId="23CB99CF"/>
  <w16cid:commentId w16cid:paraId="39E792E2" w16cid:durableId="23CB99D0"/>
  <w16cid:commentId w16cid:paraId="39A5FA82" w16cid:durableId="23CB99D1"/>
  <w16cid:commentId w16cid:paraId="64798227" w16cid:durableId="23CB99D2"/>
  <w16cid:commentId w16cid:paraId="790FEC57" w16cid:durableId="23CB99D3"/>
  <w16cid:commentId w16cid:paraId="3A083FF5" w16cid:durableId="23CB99D4"/>
  <w16cid:commentId w16cid:paraId="432C9E99" w16cid:durableId="23CB99D5"/>
  <w16cid:commentId w16cid:paraId="0B4C2718" w16cid:durableId="23CB99D6"/>
  <w16cid:commentId w16cid:paraId="346BC300" w16cid:durableId="23CB99D7"/>
  <w16cid:commentId w16cid:paraId="3EF71DC4" w16cid:durableId="23CB99D8"/>
  <w16cid:commentId w16cid:paraId="5B6784B5" w16cid:durableId="23CB99D9"/>
  <w16cid:commentId w16cid:paraId="0C65E46A" w16cid:durableId="23CB99DA"/>
  <w16cid:commentId w16cid:paraId="170A59B6" w16cid:durableId="23CB99DB"/>
  <w16cid:commentId w16cid:paraId="3636F3FE" w16cid:durableId="23CB99DC"/>
  <w16cid:commentId w16cid:paraId="426B3D86" w16cid:durableId="23CB99DD"/>
  <w16cid:commentId w16cid:paraId="088F4978" w16cid:durableId="23CB99DE"/>
  <w16cid:commentId w16cid:paraId="3205FBBB" w16cid:durableId="23CB99DF"/>
  <w16cid:commentId w16cid:paraId="7EDE4A76" w16cid:durableId="23CB99E0"/>
  <w16cid:commentId w16cid:paraId="5CA8B570" w16cid:durableId="23CB99E1"/>
  <w16cid:commentId w16cid:paraId="58F3A3B6" w16cid:durableId="23CB99E2"/>
  <w16cid:commentId w16cid:paraId="57C83D49" w16cid:durableId="23CB99E3"/>
  <w16cid:commentId w16cid:paraId="2BA53A03" w16cid:durableId="23CB99E4"/>
  <w16cid:commentId w16cid:paraId="0FD48692" w16cid:durableId="23CB99E5"/>
  <w16cid:commentId w16cid:paraId="71D4DBCA" w16cid:durableId="23CB99E6"/>
  <w16cid:commentId w16cid:paraId="71C7DDBB" w16cid:durableId="23CB99E7"/>
  <w16cid:commentId w16cid:paraId="567FC8A2" w16cid:durableId="23CB99E8"/>
  <w16cid:commentId w16cid:paraId="198B27D8" w16cid:durableId="23CB99E9"/>
  <w16cid:commentId w16cid:paraId="576B903B" w16cid:durableId="23CB99EA"/>
  <w16cid:commentId w16cid:paraId="0ECB6FCB" w16cid:durableId="2317015A"/>
  <w16cid:commentId w16cid:paraId="6503F258" w16cid:durableId="231DBC96"/>
  <w16cid:commentId w16cid:paraId="4D52EC83" w16cid:durableId="23CB99ED"/>
  <w16cid:commentId w16cid:paraId="4A81E088" w16cid:durableId="23CB99EE"/>
  <w16cid:commentId w16cid:paraId="36D4D1D2" w16cid:durableId="23CB99EF"/>
  <w16cid:commentId w16cid:paraId="28D48069" w16cid:durableId="23CB99F0"/>
  <w16cid:commentId w16cid:paraId="4534E1C0" w16cid:durableId="23CB99F1"/>
  <w16cid:commentId w16cid:paraId="6BFB2830" w16cid:durableId="23CB99F2"/>
  <w16cid:commentId w16cid:paraId="6BF4EDC1" w16cid:durableId="23CB99F3"/>
  <w16cid:commentId w16cid:paraId="4EE0CB08" w16cid:durableId="231703F6"/>
  <w16cid:commentId w16cid:paraId="69EA3175" w16cid:durableId="23CB99F5"/>
  <w16cid:commentId w16cid:paraId="2D721D89" w16cid:durableId="23CB99F6"/>
  <w16cid:commentId w16cid:paraId="5E25EECD" w16cid:durableId="23CB99F7"/>
  <w16cid:commentId w16cid:paraId="46E444B5" w16cid:durableId="231DCF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0CDA3" w14:textId="77777777" w:rsidR="00360960" w:rsidRDefault="00360960" w:rsidP="003274DB">
      <w:r>
        <w:separator/>
      </w:r>
    </w:p>
    <w:p w14:paraId="759DC8AB" w14:textId="77777777" w:rsidR="00360960" w:rsidRDefault="00360960"/>
  </w:endnote>
  <w:endnote w:type="continuationSeparator" w:id="0">
    <w:p w14:paraId="3F93FF1C" w14:textId="77777777" w:rsidR="00360960" w:rsidRDefault="00360960" w:rsidP="003274DB">
      <w:r>
        <w:continuationSeparator/>
      </w:r>
    </w:p>
    <w:p w14:paraId="2BAEA6D8" w14:textId="77777777" w:rsidR="00360960" w:rsidRDefault="00360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4D"/>
    <w:family w:val="auto"/>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4E0A0" w14:textId="77777777" w:rsidR="00360960" w:rsidRDefault="0036096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8A0E94" w14:textId="77777777" w:rsidR="00360960" w:rsidRDefault="0036096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5DFCF0" w14:textId="77777777" w:rsidR="00360960" w:rsidRDefault="0036096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BBD4D5D" w14:textId="77777777" w:rsidR="00360960" w:rsidRDefault="0036096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4DE23F" w14:textId="77777777" w:rsidR="00360960" w:rsidRDefault="0036096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7EA3C" w14:textId="77777777" w:rsidR="00360960" w:rsidRDefault="00360960" w:rsidP="008747E0">
    <w:pPr>
      <w:pStyle w:val="Footer"/>
    </w:pPr>
    <w:r>
      <w:rPr>
        <w:noProof/>
        <w:lang w:eastAsia="ja-JP"/>
      </w:rPr>
      <mc:AlternateContent>
        <mc:Choice Requires="wps">
          <w:drawing>
            <wp:anchor distT="0" distB="0" distL="114300" distR="114300" simplePos="0" relativeHeight="251669504" behindDoc="0" locked="0" layoutInCell="1" allowOverlap="1" wp14:anchorId="4103CD2C" wp14:editId="49E2E2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86C24C"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B1A82F" w14:textId="77777777" w:rsidR="00360960" w:rsidRPr="00ED2A8D" w:rsidRDefault="00360960" w:rsidP="008747E0">
    <w:pPr>
      <w:pStyle w:val="Footer"/>
    </w:pPr>
    <w:r w:rsidRPr="00442889">
      <w:rPr>
        <w:noProof/>
        <w:lang w:eastAsia="ja-JP"/>
      </w:rPr>
      <w:drawing>
        <wp:anchor distT="0" distB="0" distL="114300" distR="114300" simplePos="0" relativeHeight="251661312" behindDoc="1" locked="0" layoutInCell="1" allowOverlap="1" wp14:anchorId="201860AE" wp14:editId="6241C9A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58DE93E" w14:textId="77777777" w:rsidR="00360960" w:rsidRPr="00ED2A8D" w:rsidRDefault="00360960" w:rsidP="008747E0">
    <w:pPr>
      <w:pStyle w:val="Footer"/>
    </w:pPr>
  </w:p>
  <w:p w14:paraId="1039D085" w14:textId="77777777" w:rsidR="00360960" w:rsidRPr="00ED2A8D" w:rsidRDefault="00360960" w:rsidP="008747E0">
    <w:pPr>
      <w:pStyle w:val="Footer"/>
    </w:pPr>
  </w:p>
  <w:p w14:paraId="15014A26" w14:textId="77777777" w:rsidR="00360960" w:rsidRPr="00ED2A8D" w:rsidRDefault="00360960"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3276B" w14:textId="77777777" w:rsidR="00360960" w:rsidRDefault="00360960" w:rsidP="00525922">
    <w:pPr>
      <w:pStyle w:val="Footerlandscape"/>
    </w:pPr>
    <w:r>
      <w:rPr>
        <w:noProof/>
        <w:lang w:eastAsia="ja-JP"/>
      </w:rPr>
      <mc:AlternateContent>
        <mc:Choice Requires="wps">
          <w:drawing>
            <wp:anchor distT="0" distB="0" distL="114300" distR="114300" simplePos="0" relativeHeight="251691008" behindDoc="0" locked="0" layoutInCell="1" allowOverlap="1" wp14:anchorId="32F54BBB" wp14:editId="076715C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942A35"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E9BF297" w14:textId="77777777" w:rsidR="00360960" w:rsidRPr="00C907DF" w:rsidRDefault="0036096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FB63F9C" w14:textId="77777777" w:rsidR="00360960" w:rsidRPr="00525922" w:rsidRDefault="0036096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F921F" w14:textId="77777777" w:rsidR="00360960" w:rsidRPr="00C716E5" w:rsidRDefault="00360960" w:rsidP="00C716E5">
    <w:pPr>
      <w:pStyle w:val="Footer"/>
      <w:rPr>
        <w:sz w:val="15"/>
        <w:szCs w:val="15"/>
      </w:rPr>
    </w:pPr>
  </w:p>
  <w:p w14:paraId="61B55CBE" w14:textId="77777777" w:rsidR="00360960" w:rsidRDefault="00360960" w:rsidP="00C716E5">
    <w:pPr>
      <w:pStyle w:val="Footerportrait"/>
    </w:pPr>
  </w:p>
  <w:p w14:paraId="05B3C8AF" w14:textId="58767D15" w:rsidR="00360960" w:rsidRPr="00C907DF" w:rsidRDefault="002E14AE"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60960" w:rsidRPr="00C907DF">
      <w:t xml:space="preserve"> </w:t>
    </w:r>
    <w:r>
      <w:fldChar w:fldCharType="begin"/>
    </w:r>
    <w:r>
      <w:instrText xml:space="preserve"> STYLEREF "Document number" \* MERGEFORMAT </w:instrText>
    </w:r>
    <w:r>
      <w:fldChar w:fldCharType="separate"/>
    </w:r>
    <w:r>
      <w:t>1???</w:t>
    </w:r>
    <w:r>
      <w:fldChar w:fldCharType="end"/>
    </w:r>
    <w:r w:rsidR="00360960" w:rsidRPr="00C907DF">
      <w:t xml:space="preserve"> –</w:t>
    </w:r>
    <w:r w:rsidR="00360960">
      <w:t xml:space="preserve"> </w:t>
    </w:r>
    <w:r>
      <w:fldChar w:fldCharType="begin"/>
    </w:r>
    <w:r>
      <w:instrText xml:space="preserve"> STYLEREF "Document name" \* MERGEFORMAT </w:instrText>
    </w:r>
    <w:r>
      <w:fldChar w:fldCharType="separate"/>
    </w:r>
    <w:r>
      <w:t>Acceptance of VTS SYSTEM</w:t>
    </w:r>
    <w:r>
      <w:fldChar w:fldCharType="end"/>
    </w:r>
  </w:p>
  <w:p w14:paraId="5D26907A" w14:textId="637F31C7" w:rsidR="00360960" w:rsidRPr="00C907DF" w:rsidRDefault="002E14AE" w:rsidP="00C716E5">
    <w:pPr>
      <w:pStyle w:val="Footerportrait"/>
    </w:pPr>
    <w:r>
      <w:fldChar w:fldCharType="begin"/>
    </w:r>
    <w:r>
      <w:instrText xml:space="preserve"> STYLEREF "Edition number" \* MERGEFORMAT </w:instrText>
    </w:r>
    <w:r>
      <w:fldChar w:fldCharType="separate"/>
    </w:r>
    <w:r>
      <w:t>Edition 1.0</w:t>
    </w:r>
    <w:r>
      <w:fldChar w:fldCharType="end"/>
    </w:r>
    <w:r w:rsidR="00360960">
      <w:t xml:space="preserve">  </w:t>
    </w:r>
    <w:r>
      <w:fldChar w:fldCharType="begin"/>
    </w:r>
    <w:r>
      <w:instrText xml:space="preserve"> STYLEREF "Document date" \* MERGEFORMAT </w:instrText>
    </w:r>
    <w:r>
      <w:fldChar w:fldCharType="separate"/>
    </w:r>
    <w:r>
      <w:t>Document date</w:t>
    </w:r>
    <w:r>
      <w:fldChar w:fldCharType="end"/>
    </w:r>
    <w:r w:rsidR="00360960" w:rsidRPr="00C907DF">
      <w:tab/>
    </w:r>
    <w:r w:rsidR="00360960">
      <w:t xml:space="preserve">P </w:t>
    </w:r>
    <w:r w:rsidR="00360960" w:rsidRPr="00C907DF">
      <w:rPr>
        <w:rStyle w:val="PageNumber"/>
        <w:szCs w:val="15"/>
      </w:rPr>
      <w:fldChar w:fldCharType="begin"/>
    </w:r>
    <w:r w:rsidR="00360960" w:rsidRPr="00C907DF">
      <w:rPr>
        <w:rStyle w:val="PageNumber"/>
        <w:szCs w:val="15"/>
      </w:rPr>
      <w:instrText xml:space="preserve">PAGE  </w:instrText>
    </w:r>
    <w:r w:rsidR="00360960" w:rsidRPr="00C907DF">
      <w:rPr>
        <w:rStyle w:val="PageNumber"/>
        <w:szCs w:val="15"/>
      </w:rPr>
      <w:fldChar w:fldCharType="separate"/>
    </w:r>
    <w:r w:rsidR="002F4AFB">
      <w:rPr>
        <w:rStyle w:val="PageNumber"/>
        <w:szCs w:val="15"/>
      </w:rPr>
      <w:t>3</w:t>
    </w:r>
    <w:r w:rsidR="0036096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01BAE" w14:textId="77777777" w:rsidR="00360960" w:rsidRDefault="00360960" w:rsidP="00C716E5">
    <w:pPr>
      <w:pStyle w:val="Footer"/>
    </w:pPr>
  </w:p>
  <w:p w14:paraId="11E2C02D" w14:textId="77777777" w:rsidR="00360960" w:rsidRDefault="00360960" w:rsidP="00C716E5">
    <w:pPr>
      <w:pStyle w:val="Footerportrait"/>
    </w:pPr>
  </w:p>
  <w:p w14:paraId="42F32948" w14:textId="7F73A0FB" w:rsidR="00360960" w:rsidRPr="00C907DF" w:rsidRDefault="002E14AE"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360960" w:rsidRPr="00C907DF">
      <w:t xml:space="preserve"> </w:t>
    </w:r>
    <w:r>
      <w:fldChar w:fldCharType="begin"/>
    </w:r>
    <w:r>
      <w:instrText xml:space="preserve"> STYLEREF "Document number" \* MERGEFORMAT </w:instrText>
    </w:r>
    <w:r>
      <w:fldChar w:fldCharType="separate"/>
    </w:r>
    <w:r>
      <w:t>1???</w:t>
    </w:r>
    <w:r>
      <w:fldChar w:fldCharType="end"/>
    </w:r>
    <w:r w:rsidR="00360960" w:rsidRPr="00C907DF">
      <w:t xml:space="preserve"> –</w:t>
    </w:r>
    <w:r w:rsidR="00360960">
      <w:t xml:space="preserve"> </w:t>
    </w:r>
    <w:r>
      <w:fldChar w:fldCharType="begin"/>
    </w:r>
    <w:r>
      <w:instrText xml:space="preserve"> STYLEREF "Document name" \* MERGEFORMAT </w:instrText>
    </w:r>
    <w:r>
      <w:fldChar w:fldCharType="separate"/>
    </w:r>
    <w:r>
      <w:t>Acceptance of VTS SYSTEM</w:t>
    </w:r>
    <w:r>
      <w:fldChar w:fldCharType="end"/>
    </w:r>
    <w:r w:rsidR="00360960">
      <w:tab/>
    </w:r>
  </w:p>
  <w:p w14:paraId="05838C12" w14:textId="25F05C57" w:rsidR="00360960" w:rsidRPr="00C907DF" w:rsidRDefault="002E14AE"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360960">
      <w:t xml:space="preserve">  </w:t>
    </w:r>
    <w:r>
      <w:fldChar w:fldCharType="begin"/>
    </w:r>
    <w:r>
      <w:instrText xml:space="preserve"> STYLEREF "Docum</w:instrText>
    </w:r>
    <w:r>
      <w:instrText xml:space="preserve">ent date" \* MERGEFORMAT </w:instrText>
    </w:r>
    <w:r>
      <w:fldChar w:fldCharType="separate"/>
    </w:r>
    <w:r>
      <w:t>Document date</w:t>
    </w:r>
    <w:r>
      <w:fldChar w:fldCharType="end"/>
    </w:r>
    <w:r w:rsidR="00360960">
      <w:tab/>
    </w:r>
    <w:r w:rsidR="00360960">
      <w:rPr>
        <w:rStyle w:val="PageNumber"/>
        <w:szCs w:val="15"/>
      </w:rPr>
      <w:t xml:space="preserve">P </w:t>
    </w:r>
    <w:r w:rsidR="00360960" w:rsidRPr="00C907DF">
      <w:rPr>
        <w:rStyle w:val="PageNumber"/>
        <w:szCs w:val="15"/>
      </w:rPr>
      <w:fldChar w:fldCharType="begin"/>
    </w:r>
    <w:r w:rsidR="00360960" w:rsidRPr="00C907DF">
      <w:rPr>
        <w:rStyle w:val="PageNumber"/>
        <w:szCs w:val="15"/>
      </w:rPr>
      <w:instrText xml:space="preserve">PAGE  </w:instrText>
    </w:r>
    <w:r w:rsidR="00360960" w:rsidRPr="00C907DF">
      <w:rPr>
        <w:rStyle w:val="PageNumber"/>
        <w:szCs w:val="15"/>
      </w:rPr>
      <w:fldChar w:fldCharType="separate"/>
    </w:r>
    <w:r w:rsidR="002F4AFB">
      <w:rPr>
        <w:rStyle w:val="PageNumber"/>
        <w:szCs w:val="15"/>
      </w:rPr>
      <w:t>20</w:t>
    </w:r>
    <w:r w:rsidR="00360960"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ED3EE" w14:textId="77777777" w:rsidR="00360960" w:rsidRDefault="00360960" w:rsidP="003274DB">
      <w:r>
        <w:separator/>
      </w:r>
    </w:p>
    <w:p w14:paraId="28554574" w14:textId="77777777" w:rsidR="00360960" w:rsidRDefault="00360960"/>
  </w:footnote>
  <w:footnote w:type="continuationSeparator" w:id="0">
    <w:p w14:paraId="071CC12D" w14:textId="77777777" w:rsidR="00360960" w:rsidRDefault="00360960" w:rsidP="003274DB">
      <w:r>
        <w:continuationSeparator/>
      </w:r>
    </w:p>
    <w:p w14:paraId="752B92DE" w14:textId="77777777" w:rsidR="00360960" w:rsidRDefault="003609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11005" w14:textId="77777777" w:rsidR="002E14AE" w:rsidRDefault="002E14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3C9C6" w14:textId="60A7C82C" w:rsidR="00360960" w:rsidRDefault="00360960" w:rsidP="00B005AC">
    <w:pPr>
      <w:pStyle w:val="Header"/>
      <w:jc w:val="right"/>
      <w:rPr>
        <w:sz w:val="22"/>
      </w:rPr>
    </w:pPr>
    <w:r w:rsidRPr="00442889">
      <w:rPr>
        <w:noProof/>
        <w:lang w:eastAsia="ja-JP"/>
      </w:rPr>
      <w:drawing>
        <wp:anchor distT="0" distB="0" distL="114300" distR="114300" simplePos="0" relativeHeight="251670528" behindDoc="1" locked="0" layoutInCell="1" allowOverlap="1" wp14:anchorId="1A2BF8E6" wp14:editId="23F83E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ins w:id="5" w:author="Kevin Gregory" w:date="2021-02-08T11:07:00Z">
      <w:r w:rsidR="002E14AE">
        <w:t>VTS50-10.2.2 (</w:t>
      </w:r>
    </w:ins>
    <w:r>
      <w:t>VTS49-9.2.</w:t>
    </w:r>
    <w:del w:id="6" w:author="Kevin Gregory" w:date="2021-02-08T11:06:00Z">
      <w:r w:rsidDel="002E14AE">
        <w:delText>2 (</w:delText>
      </w:r>
      <w:r w:rsidRPr="00B005AC" w:rsidDel="002E14AE">
        <w:rPr>
          <w:sz w:val="22"/>
        </w:rPr>
        <w:delText>VTS</w:delText>
      </w:r>
      <w:r w:rsidDel="002E14AE">
        <w:rPr>
          <w:sz w:val="22"/>
        </w:rPr>
        <w:delText>48-9.2.2)</w:delText>
      </w:r>
    </w:del>
    <w:ins w:id="7" w:author="Kevin Gregory" w:date="2021-02-08T11:06:00Z">
      <w:r w:rsidR="002E14AE">
        <w:t>2</w:t>
      </w:r>
    </w:ins>
    <w:ins w:id="8" w:author="Kevin Gregory" w:date="2021-02-08T11:07:00Z">
      <w:r w:rsidR="002E14AE">
        <w:t>)</w:t>
      </w:r>
    </w:ins>
  </w:p>
  <w:p w14:paraId="157E0298" w14:textId="77777777" w:rsidR="00360960" w:rsidRPr="00B005AC" w:rsidRDefault="00360960" w:rsidP="00E935AD">
    <w:pPr>
      <w:pStyle w:val="Header"/>
      <w:jc w:val="center"/>
      <w:rPr>
        <w:sz w:val="22"/>
      </w:rPr>
    </w:pPr>
  </w:p>
  <w:p w14:paraId="3E307DCE" w14:textId="77777777" w:rsidR="00360960" w:rsidRPr="00ED2A8D" w:rsidRDefault="00360960" w:rsidP="008747E0">
    <w:pPr>
      <w:pStyle w:val="Header"/>
    </w:pPr>
  </w:p>
  <w:p w14:paraId="65572F9C" w14:textId="77777777" w:rsidR="00360960" w:rsidRDefault="00360960" w:rsidP="008747E0">
    <w:pPr>
      <w:pStyle w:val="Header"/>
    </w:pPr>
  </w:p>
  <w:p w14:paraId="5CCA6377" w14:textId="77777777" w:rsidR="00360960" w:rsidRDefault="00360960" w:rsidP="008747E0">
    <w:pPr>
      <w:pStyle w:val="Header"/>
    </w:pPr>
  </w:p>
  <w:p w14:paraId="5B56A65E" w14:textId="77777777" w:rsidR="00360960" w:rsidRDefault="00360960" w:rsidP="00B005AC">
    <w:pPr>
      <w:pStyle w:val="Header"/>
      <w:jc w:val="right"/>
    </w:pPr>
  </w:p>
  <w:p w14:paraId="263951B2" w14:textId="77777777" w:rsidR="00360960" w:rsidRDefault="00360960" w:rsidP="008747E0">
    <w:pPr>
      <w:pStyle w:val="Header"/>
    </w:pPr>
  </w:p>
  <w:p w14:paraId="7FFFE291" w14:textId="77777777" w:rsidR="00360960" w:rsidRDefault="00360960" w:rsidP="008747E0">
    <w:pPr>
      <w:pStyle w:val="Header"/>
    </w:pPr>
    <w:r>
      <w:rPr>
        <w:noProof/>
        <w:lang w:eastAsia="ja-JP"/>
      </w:rPr>
      <w:drawing>
        <wp:anchor distT="0" distB="0" distL="114300" distR="114300" simplePos="0" relativeHeight="251657216" behindDoc="1" locked="0" layoutInCell="1" allowOverlap="1" wp14:anchorId="056FC43F" wp14:editId="2BC85F7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6A3CAC4" w14:textId="77777777" w:rsidR="00360960" w:rsidRPr="00ED2A8D" w:rsidRDefault="00360960" w:rsidP="008747E0">
    <w:pPr>
      <w:pStyle w:val="Header"/>
    </w:pPr>
  </w:p>
  <w:p w14:paraId="24A67EDF" w14:textId="77777777" w:rsidR="00360960" w:rsidRPr="00ED2A8D" w:rsidRDefault="0036096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0F2BA" w14:textId="77777777" w:rsidR="00360960" w:rsidRDefault="00360960">
    <w:pPr>
      <w:pStyle w:val="Header"/>
    </w:pPr>
    <w:r>
      <w:rPr>
        <w:noProof/>
        <w:lang w:eastAsia="ja-JP"/>
      </w:rPr>
      <w:drawing>
        <wp:anchor distT="0" distB="0" distL="114300" distR="114300" simplePos="0" relativeHeight="251688960" behindDoc="1" locked="0" layoutInCell="1" allowOverlap="1" wp14:anchorId="10E2E338" wp14:editId="6B33880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4C9E9D" w14:textId="77777777" w:rsidR="00360960" w:rsidRDefault="00360960">
    <w:pPr>
      <w:pStyle w:val="Header"/>
    </w:pPr>
  </w:p>
  <w:p w14:paraId="526DCD18" w14:textId="77777777" w:rsidR="00360960" w:rsidRDefault="003609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846C1" w14:textId="77777777" w:rsidR="00360960" w:rsidRPr="00ED2A8D" w:rsidRDefault="00360960" w:rsidP="008747E0">
    <w:pPr>
      <w:pStyle w:val="Header"/>
    </w:pPr>
    <w:r>
      <w:rPr>
        <w:noProof/>
        <w:lang w:eastAsia="ja-JP"/>
      </w:rPr>
      <w:drawing>
        <wp:anchor distT="0" distB="0" distL="114300" distR="114300" simplePos="0" relativeHeight="251658752" behindDoc="1" locked="0" layoutInCell="1" allowOverlap="1" wp14:anchorId="18BB7320" wp14:editId="6A3C417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8F2EB6" w14:textId="77777777" w:rsidR="00360960" w:rsidRPr="00ED2A8D" w:rsidRDefault="00360960" w:rsidP="008747E0">
    <w:pPr>
      <w:pStyle w:val="Header"/>
    </w:pPr>
  </w:p>
  <w:p w14:paraId="24FFB25E" w14:textId="77777777" w:rsidR="00360960" w:rsidRDefault="00360960" w:rsidP="008747E0">
    <w:pPr>
      <w:pStyle w:val="Header"/>
    </w:pPr>
  </w:p>
  <w:p w14:paraId="006A871C" w14:textId="77777777" w:rsidR="00360960" w:rsidRDefault="00360960" w:rsidP="008747E0">
    <w:pPr>
      <w:pStyle w:val="Header"/>
    </w:pPr>
  </w:p>
  <w:p w14:paraId="11CDF12D" w14:textId="77777777" w:rsidR="00360960" w:rsidRDefault="00360960" w:rsidP="008747E0">
    <w:pPr>
      <w:pStyle w:val="Header"/>
    </w:pPr>
  </w:p>
  <w:p w14:paraId="24AA0113" w14:textId="77777777" w:rsidR="00360960" w:rsidRPr="00441393" w:rsidRDefault="00360960" w:rsidP="00441393">
    <w:pPr>
      <w:pStyle w:val="Contents"/>
    </w:pPr>
    <w:r>
      <w:t>DOCUMENT REVISION</w:t>
    </w:r>
  </w:p>
  <w:p w14:paraId="28F7FDF3" w14:textId="77777777" w:rsidR="00360960" w:rsidRPr="00ED2A8D" w:rsidRDefault="00360960" w:rsidP="008747E0">
    <w:pPr>
      <w:pStyle w:val="Header"/>
    </w:pPr>
  </w:p>
  <w:p w14:paraId="4CD60C69" w14:textId="77777777" w:rsidR="00360960" w:rsidRPr="00AC33A2" w:rsidRDefault="00360960"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2725B" w14:textId="77777777" w:rsidR="00360960" w:rsidRPr="00667792" w:rsidRDefault="00360960" w:rsidP="00667792">
    <w:pPr>
      <w:pStyle w:val="Header"/>
    </w:pPr>
    <w:r>
      <w:rPr>
        <w:noProof/>
        <w:lang w:eastAsia="ja-JP"/>
      </w:rPr>
      <w:drawing>
        <wp:anchor distT="0" distB="0" distL="114300" distR="114300" simplePos="0" relativeHeight="251678720" behindDoc="1" locked="0" layoutInCell="1" allowOverlap="1" wp14:anchorId="2B6E1170" wp14:editId="389FD2F9">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B144F2B6"/>
    <w:lvl w:ilvl="0">
      <w:start w:val="1"/>
      <w:numFmt w:val="decimal"/>
      <w:lvlText w:val="%1."/>
      <w:lvlJc w:val="left"/>
      <w:pPr>
        <w:tabs>
          <w:tab w:val="num" w:pos="926"/>
        </w:tabs>
        <w:ind w:left="926" w:hanging="360"/>
      </w:pPr>
    </w:lvl>
  </w:abstractNum>
  <w:abstractNum w:abstractNumId="1" w15:restartNumberingAfterBreak="0">
    <w:nsid w:val="FFFFFF88"/>
    <w:multiLevelType w:val="singleLevel"/>
    <w:tmpl w:val="79D42ECE"/>
    <w:lvl w:ilvl="0">
      <w:start w:val="1"/>
      <w:numFmt w:val="decimal"/>
      <w:pStyle w:val="ListNumber"/>
      <w:lvlText w:val="%1."/>
      <w:lvlJc w:val="left"/>
      <w:pPr>
        <w:tabs>
          <w:tab w:val="num" w:pos="360"/>
        </w:tabs>
        <w:ind w:left="360" w:hanging="360"/>
      </w:p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052D65"/>
    <w:multiLevelType w:val="hybridMultilevel"/>
    <w:tmpl w:val="609CC17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7D6987"/>
    <w:multiLevelType w:val="hybridMultilevel"/>
    <w:tmpl w:val="41BA0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9B771E"/>
    <w:multiLevelType w:val="hybridMultilevel"/>
    <w:tmpl w:val="A0148B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4993B38"/>
    <w:multiLevelType w:val="hybridMultilevel"/>
    <w:tmpl w:val="1B06F4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66530BF"/>
    <w:multiLevelType w:val="hybridMultilevel"/>
    <w:tmpl w:val="B67AF7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2F10862"/>
    <w:multiLevelType w:val="hybridMultilevel"/>
    <w:tmpl w:val="A87E5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BFA46BD8"/>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896D8C"/>
    <w:multiLevelType w:val="hybridMultilevel"/>
    <w:tmpl w:val="A0B83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DD0164"/>
    <w:multiLevelType w:val="hybridMultilevel"/>
    <w:tmpl w:val="3208D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0B6A09"/>
    <w:multiLevelType w:val="multilevel"/>
    <w:tmpl w:val="2ED2A144"/>
    <w:styleLink w:val="Bulleted"/>
    <w:lvl w:ilvl="0">
      <w:start w:val="1"/>
      <w:numFmt w:val="decimal"/>
      <w:pStyle w:val="ListBullet"/>
      <w:lvlText w:val="%1."/>
      <w:lvlJc w:val="left"/>
      <w:pPr>
        <w:tabs>
          <w:tab w:val="num" w:pos="924"/>
        </w:tabs>
        <w:ind w:left="924" w:hanging="357"/>
      </w:pPr>
      <w:rPr>
        <w:rFonts w:hint="default"/>
      </w:rPr>
    </w:lvl>
    <w:lvl w:ilvl="1">
      <w:start w:val="1"/>
      <w:numFmt w:val="bullet"/>
      <w:pStyle w:val="ListBullet2"/>
      <w:lvlText w:val="o"/>
      <w:lvlJc w:val="left"/>
      <w:pPr>
        <w:tabs>
          <w:tab w:val="num" w:pos="1287"/>
        </w:tabs>
        <w:ind w:left="1287" w:hanging="363"/>
      </w:pPr>
      <w:rPr>
        <w:rFonts w:ascii="Courier New" w:hAnsi="Courier New" w:hint="default"/>
      </w:rPr>
    </w:lvl>
    <w:lvl w:ilvl="2">
      <w:start w:val="1"/>
      <w:numFmt w:val="bullet"/>
      <w:pStyle w:val="ListBullet3"/>
      <w:lvlText w:val=""/>
      <w:lvlJc w:val="left"/>
      <w:pPr>
        <w:tabs>
          <w:tab w:val="num" w:pos="1644"/>
        </w:tabs>
        <w:ind w:left="1644" w:hanging="357"/>
      </w:pPr>
      <w:rPr>
        <w:rFonts w:ascii="Wingdings" w:hAnsi="Wingdings" w:hint="default"/>
      </w:rPr>
    </w:lvl>
    <w:lvl w:ilvl="3">
      <w:start w:val="1"/>
      <w:numFmt w:val="bullet"/>
      <w:pStyle w:val="ListBullet4"/>
      <w:lvlText w:val=""/>
      <w:lvlJc w:val="left"/>
      <w:pPr>
        <w:tabs>
          <w:tab w:val="num" w:pos="2007"/>
        </w:tabs>
        <w:ind w:left="2007" w:hanging="363"/>
      </w:pPr>
      <w:rPr>
        <w:rFonts w:ascii="Symbol" w:hAnsi="Symbol" w:hint="default"/>
      </w:rPr>
    </w:lvl>
    <w:lvl w:ilvl="4">
      <w:start w:val="1"/>
      <w:numFmt w:val="bullet"/>
      <w:pStyle w:val="ListBullet5"/>
      <w:lvlText w:val="o"/>
      <w:lvlJc w:val="left"/>
      <w:pPr>
        <w:tabs>
          <w:tab w:val="num" w:pos="2364"/>
        </w:tabs>
        <w:ind w:left="2364" w:hanging="357"/>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565B3C20"/>
    <w:multiLevelType w:val="hybridMultilevel"/>
    <w:tmpl w:val="96C0B934"/>
    <w:lvl w:ilvl="0" w:tplc="9006C1EE">
      <w:start w:val="1"/>
      <w:numFmt w:val="bullet"/>
      <w:lvlText w:val=""/>
      <w:lvlJc w:val="left"/>
      <w:pPr>
        <w:ind w:left="720" w:hanging="360"/>
      </w:pPr>
      <w:rPr>
        <w:rFonts w:ascii="Symbol" w:hAnsi="Symbol" w:hint="default"/>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6ED042C"/>
    <w:multiLevelType w:val="hybridMultilevel"/>
    <w:tmpl w:val="854AE52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9862109"/>
    <w:multiLevelType w:val="hybridMultilevel"/>
    <w:tmpl w:val="DB2851C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DC87F4E"/>
    <w:multiLevelType w:val="multilevel"/>
    <w:tmpl w:val="359AC376"/>
    <w:lvl w:ilvl="0">
      <w:start w:val="1"/>
      <w:numFmt w:val="decimal"/>
      <w:lvlText w:val="%1."/>
      <w:lvlJc w:val="left"/>
      <w:pPr>
        <w:ind w:left="709" w:hanging="709"/>
      </w:pPr>
      <w:rPr>
        <w:rFonts w:ascii="Arial" w:hAnsi="Arial"/>
        <w:b/>
        <w:i w:val="0"/>
        <w:color w:val="407EC9"/>
        <w:sz w:val="24"/>
      </w:rPr>
    </w:lvl>
    <w:lvl w:ilvl="1">
      <w:start w:val="1"/>
      <w:numFmt w:val="decimal"/>
      <w:pStyle w:val="Titre21"/>
      <w:lvlText w:val="%1.%2."/>
      <w:lvlJc w:val="left"/>
      <w:pPr>
        <w:ind w:left="851" w:hanging="851"/>
      </w:pPr>
      <w:rPr>
        <w:b/>
        <w:i w:val="0"/>
        <w:color w:val="407EC9"/>
        <w:sz w:val="24"/>
      </w:rPr>
    </w:lvl>
    <w:lvl w:ilvl="2">
      <w:start w:val="1"/>
      <w:numFmt w:val="decimal"/>
      <w:lvlText w:val="%1.%2.%3."/>
      <w:lvlJc w:val="left"/>
      <w:pPr>
        <w:ind w:left="992" w:hanging="992"/>
      </w:pPr>
      <w:rPr>
        <w:b/>
        <w:i w:val="0"/>
        <w:color w:val="407EC9"/>
        <w:sz w:val="18"/>
      </w:rPr>
    </w:lvl>
    <w:lvl w:ilvl="3">
      <w:start w:val="1"/>
      <w:numFmt w:val="decimal"/>
      <w:lvlText w:val="%1.%2.%3.%4."/>
      <w:lvlJc w:val="left"/>
      <w:pPr>
        <w:ind w:left="1134" w:hanging="1134"/>
      </w:pPr>
      <w:rPr>
        <w:b/>
        <w:i w:val="0"/>
        <w:color w:val="407EC9"/>
        <w:sz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60112D2C"/>
    <w:multiLevelType w:val="hybridMultilevel"/>
    <w:tmpl w:val="C0FC0E28"/>
    <w:lvl w:ilvl="0" w:tplc="5B646B60">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111176D"/>
    <w:multiLevelType w:val="hybridMultilevel"/>
    <w:tmpl w:val="AC54A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63573CDD"/>
    <w:multiLevelType w:val="hybridMultilevel"/>
    <w:tmpl w:val="615A312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3" w15:restartNumberingAfterBreak="0">
    <w:nsid w:val="642813BE"/>
    <w:multiLevelType w:val="hybridMultilevel"/>
    <w:tmpl w:val="309E90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7AB4D84"/>
    <w:multiLevelType w:val="multilevel"/>
    <w:tmpl w:val="5D74BB12"/>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84"/>
        </w:tabs>
        <w:ind w:left="1135"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9795CA2"/>
    <w:multiLevelType w:val="hybridMultilevel"/>
    <w:tmpl w:val="FD06813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9" w15:restartNumberingAfterBreak="0">
    <w:nsid w:val="7B4C7826"/>
    <w:multiLevelType w:val="hybridMultilevel"/>
    <w:tmpl w:val="4B58C6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7BB11B89"/>
    <w:multiLevelType w:val="hybridMultilevel"/>
    <w:tmpl w:val="C62619EC"/>
    <w:lvl w:ilvl="0" w:tplc="D44E2B6C">
      <w:start w:val="1"/>
      <w:numFmt w:val="bullet"/>
      <w:lvlText w:val=""/>
      <w:lvlJc w:val="left"/>
      <w:pPr>
        <w:ind w:left="851" w:hanging="426"/>
      </w:pPr>
      <w:rPr>
        <w:rFonts w:ascii="Symbol" w:hAnsi="Symbol" w:hint="default"/>
        <w:color w:val="B2C1ED"/>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ED9134F"/>
    <w:multiLevelType w:val="hybridMultilevel"/>
    <w:tmpl w:val="06F4F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FFD663C"/>
    <w:multiLevelType w:val="hybridMultilevel"/>
    <w:tmpl w:val="BAA49BA0"/>
    <w:lvl w:ilvl="0" w:tplc="E4FC4E4E">
      <w:start w:val="1"/>
      <w:numFmt w:val="bullet"/>
      <w:pStyle w:val="Bullet2"/>
      <w:lvlText w:val=""/>
      <w:lvlJc w:val="left"/>
      <w:pPr>
        <w:ind w:left="851" w:hanging="426"/>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50"/>
  </w:num>
  <w:num w:numId="3">
    <w:abstractNumId w:val="8"/>
  </w:num>
  <w:num w:numId="4">
    <w:abstractNumId w:val="25"/>
  </w:num>
  <w:num w:numId="5">
    <w:abstractNumId w:val="21"/>
  </w:num>
  <w:num w:numId="6">
    <w:abstractNumId w:val="10"/>
  </w:num>
  <w:num w:numId="7">
    <w:abstractNumId w:val="18"/>
  </w:num>
  <w:num w:numId="8">
    <w:abstractNumId w:val="27"/>
  </w:num>
  <w:num w:numId="9">
    <w:abstractNumId w:val="7"/>
  </w:num>
  <w:num w:numId="10">
    <w:abstractNumId w:val="16"/>
  </w:num>
  <w:num w:numId="11">
    <w:abstractNumId w:val="22"/>
  </w:num>
  <w:num w:numId="12">
    <w:abstractNumId w:val="5"/>
  </w:num>
  <w:num w:numId="13">
    <w:abstractNumId w:val="28"/>
  </w:num>
  <w:num w:numId="14">
    <w:abstractNumId w:val="1"/>
  </w:num>
  <w:num w:numId="15">
    <w:abstractNumId w:val="44"/>
  </w:num>
  <w:num w:numId="16">
    <w:abstractNumId w:val="45"/>
  </w:num>
  <w:num w:numId="17">
    <w:abstractNumId w:val="14"/>
  </w:num>
  <w:num w:numId="18">
    <w:abstractNumId w:val="13"/>
  </w:num>
  <w:num w:numId="19">
    <w:abstractNumId w:val="46"/>
  </w:num>
  <w:num w:numId="20">
    <w:abstractNumId w:val="26"/>
  </w:num>
  <w:num w:numId="21">
    <w:abstractNumId w:val="3"/>
  </w:num>
  <w:num w:numId="22">
    <w:abstractNumId w:val="12"/>
  </w:num>
  <w:num w:numId="23">
    <w:abstractNumId w:val="36"/>
  </w:num>
  <w:num w:numId="24">
    <w:abstractNumId w:val="11"/>
  </w:num>
  <w:num w:numId="25">
    <w:abstractNumId w:val="47"/>
  </w:num>
  <w:num w:numId="26">
    <w:abstractNumId w:val="2"/>
  </w:num>
  <w:num w:numId="27">
    <w:abstractNumId w:val="24"/>
  </w:num>
  <w:num w:numId="28">
    <w:abstractNumId w:val="20"/>
  </w:num>
  <w:num w:numId="29">
    <w:abstractNumId w:val="34"/>
  </w:num>
  <w:num w:numId="30">
    <w:abstractNumId w:val="38"/>
  </w:num>
  <w:num w:numId="31">
    <w:abstractNumId w:val="6"/>
  </w:num>
  <w:num w:numId="32">
    <w:abstractNumId w:val="32"/>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7"/>
  </w:num>
  <w:num w:numId="36">
    <w:abstractNumId w:val="37"/>
  </w:num>
  <w:num w:numId="37">
    <w:abstractNumId w:val="49"/>
  </w:num>
  <w:num w:numId="38">
    <w:abstractNumId w:val="41"/>
  </w:num>
  <w:num w:numId="39">
    <w:abstractNumId w:val="40"/>
  </w:num>
  <w:num w:numId="40">
    <w:abstractNumId w:val="33"/>
  </w:num>
  <w:num w:numId="41">
    <w:abstractNumId w:val="31"/>
  </w:num>
  <w:num w:numId="42">
    <w:abstractNumId w:val="48"/>
  </w:num>
  <w:num w:numId="43">
    <w:abstractNumId w:val="52"/>
  </w:num>
  <w:num w:numId="44">
    <w:abstractNumId w:val="15"/>
  </w:num>
  <w:num w:numId="45">
    <w:abstractNumId w:val="19"/>
  </w:num>
  <w:num w:numId="46">
    <w:abstractNumId w:val="30"/>
  </w:num>
  <w:num w:numId="47">
    <w:abstractNumId w:val="51"/>
  </w:num>
  <w:num w:numId="48">
    <w:abstractNumId w:val="35"/>
  </w:num>
  <w:num w:numId="49">
    <w:abstractNumId w:val="43"/>
  </w:num>
  <w:num w:numId="50">
    <w:abstractNumId w:val="9"/>
  </w:num>
  <w:num w:numId="51">
    <w:abstractNumId w:val="4"/>
  </w:num>
  <w:num w:numId="52">
    <w:abstractNumId w:val="0"/>
  </w:num>
  <w:num w:numId="53">
    <w:abstractNumId w:val="42"/>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ase, Richard">
    <w15:presenceInfo w15:providerId="Windows Live" w15:userId="b520439526f1b0e9"/>
  </w15:person>
  <w15:person w15:author="Takuya Fukuda _ Tokyo Keiki">
    <w15:presenceInfo w15:providerId="None" w15:userId="Takuya Fukuda _ Tokyo Keiki"/>
  </w15:person>
  <w15:person w15:author="Michael Hadley">
    <w15:presenceInfo w15:providerId="Windows Live" w15:userId="7edea1fdf255c438"/>
  </w15:person>
  <w15:person w15:author="Kevin Gregory">
    <w15:presenceInfo w15:providerId="None" w15:userId="Kevin Gregory"/>
  </w15:person>
  <w15:person w15:author="Verra, Hans">
    <w15:presenceInfo w15:providerId="AD" w15:userId="S::H.Verra@portofrotterdam.com::c03971e1-414e-46eb-ac21-4d5f163bc703"/>
  </w15:person>
  <w15:person w15:author="Hans Verra">
    <w15:presenceInfo w15:providerId="AD" w15:userId="S::H.Verra@portofrotterdam.com::c03971e1-414e-46eb-ac21-4d5f163bc703"/>
  </w15:person>
  <w15:person w15:author="tkmts-c">
    <w15:presenceInfo w15:providerId="None" w15:userId="tkmts-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AU"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B6"/>
    <w:rsid w:val="000008CD"/>
    <w:rsid w:val="00001B05"/>
    <w:rsid w:val="0000535A"/>
    <w:rsid w:val="00005913"/>
    <w:rsid w:val="000059B5"/>
    <w:rsid w:val="000064E4"/>
    <w:rsid w:val="000108A4"/>
    <w:rsid w:val="000138D1"/>
    <w:rsid w:val="0001616D"/>
    <w:rsid w:val="00016761"/>
    <w:rsid w:val="00016839"/>
    <w:rsid w:val="000174F9"/>
    <w:rsid w:val="000200CF"/>
    <w:rsid w:val="00020D1E"/>
    <w:rsid w:val="00022767"/>
    <w:rsid w:val="000237FA"/>
    <w:rsid w:val="00023FAB"/>
    <w:rsid w:val="000249C2"/>
    <w:rsid w:val="000258F6"/>
    <w:rsid w:val="0002698C"/>
    <w:rsid w:val="00030E61"/>
    <w:rsid w:val="00032E6E"/>
    <w:rsid w:val="00033E4F"/>
    <w:rsid w:val="00034D07"/>
    <w:rsid w:val="000379A7"/>
    <w:rsid w:val="00040EB8"/>
    <w:rsid w:val="000439A4"/>
    <w:rsid w:val="00045FE2"/>
    <w:rsid w:val="00047194"/>
    <w:rsid w:val="00047D5A"/>
    <w:rsid w:val="0005207C"/>
    <w:rsid w:val="00052103"/>
    <w:rsid w:val="0005449E"/>
    <w:rsid w:val="00056EF0"/>
    <w:rsid w:val="00057B6D"/>
    <w:rsid w:val="00061A7B"/>
    <w:rsid w:val="00066095"/>
    <w:rsid w:val="0006749C"/>
    <w:rsid w:val="0006757A"/>
    <w:rsid w:val="00073AB3"/>
    <w:rsid w:val="00074BD3"/>
    <w:rsid w:val="000809F7"/>
    <w:rsid w:val="00085F12"/>
    <w:rsid w:val="0008654C"/>
    <w:rsid w:val="00087469"/>
    <w:rsid w:val="000904ED"/>
    <w:rsid w:val="00091545"/>
    <w:rsid w:val="00092598"/>
    <w:rsid w:val="00094296"/>
    <w:rsid w:val="00097600"/>
    <w:rsid w:val="000A1103"/>
    <w:rsid w:val="000A22E3"/>
    <w:rsid w:val="000A27A8"/>
    <w:rsid w:val="000A3EB7"/>
    <w:rsid w:val="000A4A41"/>
    <w:rsid w:val="000A6246"/>
    <w:rsid w:val="000A771D"/>
    <w:rsid w:val="000B2356"/>
    <w:rsid w:val="000B302F"/>
    <w:rsid w:val="000B699B"/>
    <w:rsid w:val="000B7ADD"/>
    <w:rsid w:val="000C19D7"/>
    <w:rsid w:val="000C4A48"/>
    <w:rsid w:val="000C711B"/>
    <w:rsid w:val="000C7BB5"/>
    <w:rsid w:val="000D2431"/>
    <w:rsid w:val="000D31EB"/>
    <w:rsid w:val="000D5D18"/>
    <w:rsid w:val="000D7896"/>
    <w:rsid w:val="000E11F6"/>
    <w:rsid w:val="000E181F"/>
    <w:rsid w:val="000E1AA1"/>
    <w:rsid w:val="000E221D"/>
    <w:rsid w:val="000E3954"/>
    <w:rsid w:val="000E3E52"/>
    <w:rsid w:val="000E5319"/>
    <w:rsid w:val="000F0F9F"/>
    <w:rsid w:val="000F3F43"/>
    <w:rsid w:val="000F5535"/>
    <w:rsid w:val="000F58ED"/>
    <w:rsid w:val="00101B01"/>
    <w:rsid w:val="001107F1"/>
    <w:rsid w:val="001110A7"/>
    <w:rsid w:val="00112786"/>
    <w:rsid w:val="00113D5B"/>
    <w:rsid w:val="00113F8F"/>
    <w:rsid w:val="00122EBD"/>
    <w:rsid w:val="00123D6D"/>
    <w:rsid w:val="00124DA7"/>
    <w:rsid w:val="00126BB6"/>
    <w:rsid w:val="001319EC"/>
    <w:rsid w:val="001349DB"/>
    <w:rsid w:val="00135AEB"/>
    <w:rsid w:val="00136E58"/>
    <w:rsid w:val="00150036"/>
    <w:rsid w:val="00151CDC"/>
    <w:rsid w:val="00152D1C"/>
    <w:rsid w:val="00153C57"/>
    <w:rsid w:val="001547F9"/>
    <w:rsid w:val="00157DD9"/>
    <w:rsid w:val="001607D8"/>
    <w:rsid w:val="00160ECB"/>
    <w:rsid w:val="00161325"/>
    <w:rsid w:val="00167C1B"/>
    <w:rsid w:val="0017011C"/>
    <w:rsid w:val="001720B3"/>
    <w:rsid w:val="0018257B"/>
    <w:rsid w:val="0018347C"/>
    <w:rsid w:val="00184427"/>
    <w:rsid w:val="00184C2E"/>
    <w:rsid w:val="00185163"/>
    <w:rsid w:val="00185C4B"/>
    <w:rsid w:val="00186270"/>
    <w:rsid w:val="001875B1"/>
    <w:rsid w:val="00187C09"/>
    <w:rsid w:val="00196245"/>
    <w:rsid w:val="001A0F32"/>
    <w:rsid w:val="001A1DB8"/>
    <w:rsid w:val="001A50CF"/>
    <w:rsid w:val="001A694E"/>
    <w:rsid w:val="001A783D"/>
    <w:rsid w:val="001B2A35"/>
    <w:rsid w:val="001B339A"/>
    <w:rsid w:val="001C299C"/>
    <w:rsid w:val="001C650B"/>
    <w:rsid w:val="001C72B5"/>
    <w:rsid w:val="001C7A99"/>
    <w:rsid w:val="001D2461"/>
    <w:rsid w:val="001D2B5E"/>
    <w:rsid w:val="001D2E7A"/>
    <w:rsid w:val="001D3992"/>
    <w:rsid w:val="001D4A3E"/>
    <w:rsid w:val="001D562B"/>
    <w:rsid w:val="001E24B5"/>
    <w:rsid w:val="001E2ABD"/>
    <w:rsid w:val="001E31A5"/>
    <w:rsid w:val="001E416D"/>
    <w:rsid w:val="001E5844"/>
    <w:rsid w:val="001E5964"/>
    <w:rsid w:val="001F4B4C"/>
    <w:rsid w:val="001F4EF8"/>
    <w:rsid w:val="001F5AB1"/>
    <w:rsid w:val="0020039A"/>
    <w:rsid w:val="002007EB"/>
    <w:rsid w:val="0020084F"/>
    <w:rsid w:val="00201337"/>
    <w:rsid w:val="00202233"/>
    <w:rsid w:val="002022EA"/>
    <w:rsid w:val="002044E9"/>
    <w:rsid w:val="002053F7"/>
    <w:rsid w:val="00205B17"/>
    <w:rsid w:val="00205C8D"/>
    <w:rsid w:val="00205D9B"/>
    <w:rsid w:val="00210A7B"/>
    <w:rsid w:val="002113FD"/>
    <w:rsid w:val="00214C7B"/>
    <w:rsid w:val="002204DA"/>
    <w:rsid w:val="00222D4C"/>
    <w:rsid w:val="0022371A"/>
    <w:rsid w:val="00223CD6"/>
    <w:rsid w:val="00224CBF"/>
    <w:rsid w:val="00225C66"/>
    <w:rsid w:val="002269C2"/>
    <w:rsid w:val="002309D4"/>
    <w:rsid w:val="002350D6"/>
    <w:rsid w:val="002373A5"/>
    <w:rsid w:val="00237785"/>
    <w:rsid w:val="0024017B"/>
    <w:rsid w:val="00246144"/>
    <w:rsid w:val="00246396"/>
    <w:rsid w:val="00251FB9"/>
    <w:rsid w:val="002520AD"/>
    <w:rsid w:val="00255DF6"/>
    <w:rsid w:val="0025660A"/>
    <w:rsid w:val="00257DF8"/>
    <w:rsid w:val="00257E4A"/>
    <w:rsid w:val="0026038D"/>
    <w:rsid w:val="00260A67"/>
    <w:rsid w:val="00261873"/>
    <w:rsid w:val="002634F9"/>
    <w:rsid w:val="002649B2"/>
    <w:rsid w:val="00270566"/>
    <w:rsid w:val="0027175D"/>
    <w:rsid w:val="00276ACE"/>
    <w:rsid w:val="0028314D"/>
    <w:rsid w:val="00283FF6"/>
    <w:rsid w:val="00285706"/>
    <w:rsid w:val="00286DE9"/>
    <w:rsid w:val="00290960"/>
    <w:rsid w:val="00290B8B"/>
    <w:rsid w:val="0029793F"/>
    <w:rsid w:val="002A1C42"/>
    <w:rsid w:val="002A617C"/>
    <w:rsid w:val="002A66F8"/>
    <w:rsid w:val="002A71CF"/>
    <w:rsid w:val="002B05E2"/>
    <w:rsid w:val="002B0F83"/>
    <w:rsid w:val="002B3A4C"/>
    <w:rsid w:val="002B3E9D"/>
    <w:rsid w:val="002B5C6F"/>
    <w:rsid w:val="002C5228"/>
    <w:rsid w:val="002C77F4"/>
    <w:rsid w:val="002C7D56"/>
    <w:rsid w:val="002D0869"/>
    <w:rsid w:val="002D1559"/>
    <w:rsid w:val="002D401E"/>
    <w:rsid w:val="002D45B7"/>
    <w:rsid w:val="002D78FE"/>
    <w:rsid w:val="002E019E"/>
    <w:rsid w:val="002E14AE"/>
    <w:rsid w:val="002E15AF"/>
    <w:rsid w:val="002E33FA"/>
    <w:rsid w:val="002E4993"/>
    <w:rsid w:val="002E51F6"/>
    <w:rsid w:val="002E5BAC"/>
    <w:rsid w:val="002E7535"/>
    <w:rsid w:val="002E7635"/>
    <w:rsid w:val="002F06EE"/>
    <w:rsid w:val="002F265A"/>
    <w:rsid w:val="002F3295"/>
    <w:rsid w:val="002F4AFB"/>
    <w:rsid w:val="002F6825"/>
    <w:rsid w:val="002F7FDD"/>
    <w:rsid w:val="00302035"/>
    <w:rsid w:val="0030413F"/>
    <w:rsid w:val="00305EFE"/>
    <w:rsid w:val="0031138E"/>
    <w:rsid w:val="003133FF"/>
    <w:rsid w:val="00313B4B"/>
    <w:rsid w:val="00313D85"/>
    <w:rsid w:val="00314E66"/>
    <w:rsid w:val="00315CE3"/>
    <w:rsid w:val="0031629B"/>
    <w:rsid w:val="00316353"/>
    <w:rsid w:val="00316E77"/>
    <w:rsid w:val="00321196"/>
    <w:rsid w:val="003251FE"/>
    <w:rsid w:val="003274DB"/>
    <w:rsid w:val="00327FBF"/>
    <w:rsid w:val="00332A7B"/>
    <w:rsid w:val="00332B35"/>
    <w:rsid w:val="0033411A"/>
    <w:rsid w:val="003343E0"/>
    <w:rsid w:val="003348F1"/>
    <w:rsid w:val="00335E40"/>
    <w:rsid w:val="0034066B"/>
    <w:rsid w:val="003408C1"/>
    <w:rsid w:val="003434EE"/>
    <w:rsid w:val="00344408"/>
    <w:rsid w:val="00345E37"/>
    <w:rsid w:val="00347741"/>
    <w:rsid w:val="003478C7"/>
    <w:rsid w:val="00347F3E"/>
    <w:rsid w:val="00351BD7"/>
    <w:rsid w:val="003534DC"/>
    <w:rsid w:val="00353C4E"/>
    <w:rsid w:val="00353EDF"/>
    <w:rsid w:val="00356335"/>
    <w:rsid w:val="003571EF"/>
    <w:rsid w:val="003604ED"/>
    <w:rsid w:val="00360960"/>
    <w:rsid w:val="003621C3"/>
    <w:rsid w:val="0036382D"/>
    <w:rsid w:val="003775FE"/>
    <w:rsid w:val="00380350"/>
    <w:rsid w:val="003808D9"/>
    <w:rsid w:val="00380B4E"/>
    <w:rsid w:val="00381027"/>
    <w:rsid w:val="003816E4"/>
    <w:rsid w:val="00385E0B"/>
    <w:rsid w:val="00387999"/>
    <w:rsid w:val="0039054F"/>
    <w:rsid w:val="0039131E"/>
    <w:rsid w:val="00391ABB"/>
    <w:rsid w:val="0039350E"/>
    <w:rsid w:val="00395BC9"/>
    <w:rsid w:val="003A04A6"/>
    <w:rsid w:val="003A1EC4"/>
    <w:rsid w:val="003A208F"/>
    <w:rsid w:val="003A2B11"/>
    <w:rsid w:val="003A2D87"/>
    <w:rsid w:val="003A38A7"/>
    <w:rsid w:val="003A3BC9"/>
    <w:rsid w:val="003A54E9"/>
    <w:rsid w:val="003A7759"/>
    <w:rsid w:val="003A7F6E"/>
    <w:rsid w:val="003B03EA"/>
    <w:rsid w:val="003C1557"/>
    <w:rsid w:val="003C3F8E"/>
    <w:rsid w:val="003C4284"/>
    <w:rsid w:val="003C77AD"/>
    <w:rsid w:val="003C7C34"/>
    <w:rsid w:val="003D0F37"/>
    <w:rsid w:val="003D2DDB"/>
    <w:rsid w:val="003D431A"/>
    <w:rsid w:val="003D512D"/>
    <w:rsid w:val="003D5150"/>
    <w:rsid w:val="003D59BB"/>
    <w:rsid w:val="003E039F"/>
    <w:rsid w:val="003E2E1C"/>
    <w:rsid w:val="003E5A5C"/>
    <w:rsid w:val="003E78B1"/>
    <w:rsid w:val="003F0C9F"/>
    <w:rsid w:val="003F1901"/>
    <w:rsid w:val="003F1C3A"/>
    <w:rsid w:val="003F31E3"/>
    <w:rsid w:val="003F3407"/>
    <w:rsid w:val="00400F5C"/>
    <w:rsid w:val="004016A4"/>
    <w:rsid w:val="00401715"/>
    <w:rsid w:val="004043A0"/>
    <w:rsid w:val="00404A8E"/>
    <w:rsid w:val="00404D7A"/>
    <w:rsid w:val="004078CA"/>
    <w:rsid w:val="0041086B"/>
    <w:rsid w:val="00410A46"/>
    <w:rsid w:val="00413408"/>
    <w:rsid w:val="00414698"/>
    <w:rsid w:val="0041586A"/>
    <w:rsid w:val="0042565E"/>
    <w:rsid w:val="00426635"/>
    <w:rsid w:val="0042725F"/>
    <w:rsid w:val="00430EFF"/>
    <w:rsid w:val="00432C05"/>
    <w:rsid w:val="00433A31"/>
    <w:rsid w:val="004340CE"/>
    <w:rsid w:val="00440379"/>
    <w:rsid w:val="00441393"/>
    <w:rsid w:val="00445776"/>
    <w:rsid w:val="00447CF0"/>
    <w:rsid w:val="0045448F"/>
    <w:rsid w:val="004558C4"/>
    <w:rsid w:val="00456F10"/>
    <w:rsid w:val="00457129"/>
    <w:rsid w:val="00461B40"/>
    <w:rsid w:val="00462BD7"/>
    <w:rsid w:val="0046370D"/>
    <w:rsid w:val="0046532D"/>
    <w:rsid w:val="0046729F"/>
    <w:rsid w:val="00467733"/>
    <w:rsid w:val="0047016A"/>
    <w:rsid w:val="0047368D"/>
    <w:rsid w:val="00474746"/>
    <w:rsid w:val="00474923"/>
    <w:rsid w:val="00474DED"/>
    <w:rsid w:val="0047549A"/>
    <w:rsid w:val="00476942"/>
    <w:rsid w:val="004771B9"/>
    <w:rsid w:val="00477A84"/>
    <w:rsid w:val="00477D62"/>
    <w:rsid w:val="0048389A"/>
    <w:rsid w:val="004871A2"/>
    <w:rsid w:val="00490927"/>
    <w:rsid w:val="00492A8D"/>
    <w:rsid w:val="004944C8"/>
    <w:rsid w:val="004A0627"/>
    <w:rsid w:val="004A0EBF"/>
    <w:rsid w:val="004A1365"/>
    <w:rsid w:val="004A366F"/>
    <w:rsid w:val="004A3EDF"/>
    <w:rsid w:val="004A4EC4"/>
    <w:rsid w:val="004B65CD"/>
    <w:rsid w:val="004C0862"/>
    <w:rsid w:val="004C0E4B"/>
    <w:rsid w:val="004C2CB5"/>
    <w:rsid w:val="004C52B3"/>
    <w:rsid w:val="004D1E52"/>
    <w:rsid w:val="004D58BF"/>
    <w:rsid w:val="004D71DB"/>
    <w:rsid w:val="004D7443"/>
    <w:rsid w:val="004E0BBB"/>
    <w:rsid w:val="004E0D7B"/>
    <w:rsid w:val="004E1D57"/>
    <w:rsid w:val="004E2F16"/>
    <w:rsid w:val="004E4AE6"/>
    <w:rsid w:val="004E6A1F"/>
    <w:rsid w:val="004E759F"/>
    <w:rsid w:val="004E7652"/>
    <w:rsid w:val="004F0FAC"/>
    <w:rsid w:val="004F26E0"/>
    <w:rsid w:val="004F5930"/>
    <w:rsid w:val="004F5C36"/>
    <w:rsid w:val="004F6196"/>
    <w:rsid w:val="004F6A73"/>
    <w:rsid w:val="004F6D1E"/>
    <w:rsid w:val="004F7BD5"/>
    <w:rsid w:val="00502618"/>
    <w:rsid w:val="00503044"/>
    <w:rsid w:val="0051597B"/>
    <w:rsid w:val="00515D78"/>
    <w:rsid w:val="005179A4"/>
    <w:rsid w:val="00520FF8"/>
    <w:rsid w:val="00522BFE"/>
    <w:rsid w:val="00522D48"/>
    <w:rsid w:val="00522EF3"/>
    <w:rsid w:val="005234F7"/>
    <w:rsid w:val="00523666"/>
    <w:rsid w:val="00525922"/>
    <w:rsid w:val="00526234"/>
    <w:rsid w:val="00534F34"/>
    <w:rsid w:val="005362BD"/>
    <w:rsid w:val="0053692E"/>
    <w:rsid w:val="005378A6"/>
    <w:rsid w:val="00537946"/>
    <w:rsid w:val="005435E6"/>
    <w:rsid w:val="005453FB"/>
    <w:rsid w:val="00545DE4"/>
    <w:rsid w:val="00546CF1"/>
    <w:rsid w:val="00547837"/>
    <w:rsid w:val="0055373D"/>
    <w:rsid w:val="00554B31"/>
    <w:rsid w:val="00555AF3"/>
    <w:rsid w:val="00557434"/>
    <w:rsid w:val="00560902"/>
    <w:rsid w:val="005647EF"/>
    <w:rsid w:val="005651DC"/>
    <w:rsid w:val="00570413"/>
    <w:rsid w:val="00571959"/>
    <w:rsid w:val="005726D7"/>
    <w:rsid w:val="00574C9B"/>
    <w:rsid w:val="005750B7"/>
    <w:rsid w:val="00575162"/>
    <w:rsid w:val="00576F3A"/>
    <w:rsid w:val="005805D2"/>
    <w:rsid w:val="00584C39"/>
    <w:rsid w:val="00586202"/>
    <w:rsid w:val="00586F5E"/>
    <w:rsid w:val="00593D58"/>
    <w:rsid w:val="00595415"/>
    <w:rsid w:val="00595F42"/>
    <w:rsid w:val="005963FF"/>
    <w:rsid w:val="00597652"/>
    <w:rsid w:val="005A0703"/>
    <w:rsid w:val="005A080B"/>
    <w:rsid w:val="005A10F1"/>
    <w:rsid w:val="005A2014"/>
    <w:rsid w:val="005A4610"/>
    <w:rsid w:val="005B12A5"/>
    <w:rsid w:val="005B24BC"/>
    <w:rsid w:val="005B7428"/>
    <w:rsid w:val="005C07FD"/>
    <w:rsid w:val="005C161A"/>
    <w:rsid w:val="005C1BCB"/>
    <w:rsid w:val="005C2312"/>
    <w:rsid w:val="005C4735"/>
    <w:rsid w:val="005C58A2"/>
    <w:rsid w:val="005C5C63"/>
    <w:rsid w:val="005D03E9"/>
    <w:rsid w:val="005D1D6E"/>
    <w:rsid w:val="005D1F2C"/>
    <w:rsid w:val="005D304B"/>
    <w:rsid w:val="005D3AF4"/>
    <w:rsid w:val="005D6E5D"/>
    <w:rsid w:val="005D783F"/>
    <w:rsid w:val="005E3989"/>
    <w:rsid w:val="005E4659"/>
    <w:rsid w:val="005E657A"/>
    <w:rsid w:val="005E6AA2"/>
    <w:rsid w:val="005F1386"/>
    <w:rsid w:val="005F17C2"/>
    <w:rsid w:val="005F4698"/>
    <w:rsid w:val="005F5A04"/>
    <w:rsid w:val="005F60D9"/>
    <w:rsid w:val="005F63C1"/>
    <w:rsid w:val="00600C2B"/>
    <w:rsid w:val="006025AE"/>
    <w:rsid w:val="00611DA9"/>
    <w:rsid w:val="006127AC"/>
    <w:rsid w:val="00613551"/>
    <w:rsid w:val="00616C11"/>
    <w:rsid w:val="00616EA4"/>
    <w:rsid w:val="00617DA6"/>
    <w:rsid w:val="006218E8"/>
    <w:rsid w:val="006277BC"/>
    <w:rsid w:val="006326D4"/>
    <w:rsid w:val="00632900"/>
    <w:rsid w:val="00634A78"/>
    <w:rsid w:val="0064006D"/>
    <w:rsid w:val="00642025"/>
    <w:rsid w:val="0064376D"/>
    <w:rsid w:val="00643C5F"/>
    <w:rsid w:val="00646E87"/>
    <w:rsid w:val="0065107F"/>
    <w:rsid w:val="006528E7"/>
    <w:rsid w:val="006533BC"/>
    <w:rsid w:val="00657695"/>
    <w:rsid w:val="00661445"/>
    <w:rsid w:val="00661946"/>
    <w:rsid w:val="00661B87"/>
    <w:rsid w:val="00663536"/>
    <w:rsid w:val="00665818"/>
    <w:rsid w:val="00666061"/>
    <w:rsid w:val="006673E6"/>
    <w:rsid w:val="00667424"/>
    <w:rsid w:val="00667792"/>
    <w:rsid w:val="00667948"/>
    <w:rsid w:val="00670110"/>
    <w:rsid w:val="0067154B"/>
    <w:rsid w:val="00671677"/>
    <w:rsid w:val="00672AE9"/>
    <w:rsid w:val="006744D8"/>
    <w:rsid w:val="00674B7D"/>
    <w:rsid w:val="006750F2"/>
    <w:rsid w:val="006752D6"/>
    <w:rsid w:val="00675E02"/>
    <w:rsid w:val="0068553C"/>
    <w:rsid w:val="00685F34"/>
    <w:rsid w:val="00685FAC"/>
    <w:rsid w:val="0069554C"/>
    <w:rsid w:val="00695656"/>
    <w:rsid w:val="006975A8"/>
    <w:rsid w:val="00697606"/>
    <w:rsid w:val="006A0FE4"/>
    <w:rsid w:val="006A1012"/>
    <w:rsid w:val="006A5AD0"/>
    <w:rsid w:val="006B0748"/>
    <w:rsid w:val="006B2138"/>
    <w:rsid w:val="006B54B2"/>
    <w:rsid w:val="006B69B7"/>
    <w:rsid w:val="006C1376"/>
    <w:rsid w:val="006C280E"/>
    <w:rsid w:val="006C48F9"/>
    <w:rsid w:val="006C5A30"/>
    <w:rsid w:val="006D1FC2"/>
    <w:rsid w:val="006D237B"/>
    <w:rsid w:val="006D2F70"/>
    <w:rsid w:val="006D349C"/>
    <w:rsid w:val="006D5C88"/>
    <w:rsid w:val="006D7524"/>
    <w:rsid w:val="006E041D"/>
    <w:rsid w:val="006E0E7D"/>
    <w:rsid w:val="006E10BF"/>
    <w:rsid w:val="006E248D"/>
    <w:rsid w:val="006E33BA"/>
    <w:rsid w:val="006E4C7E"/>
    <w:rsid w:val="006F1093"/>
    <w:rsid w:val="006F1C14"/>
    <w:rsid w:val="006F46B7"/>
    <w:rsid w:val="006F5BF0"/>
    <w:rsid w:val="006F71BE"/>
    <w:rsid w:val="00700FE4"/>
    <w:rsid w:val="00701FCE"/>
    <w:rsid w:val="007023ED"/>
    <w:rsid w:val="00702564"/>
    <w:rsid w:val="00703A6A"/>
    <w:rsid w:val="007078E5"/>
    <w:rsid w:val="00711079"/>
    <w:rsid w:val="007115BC"/>
    <w:rsid w:val="00717757"/>
    <w:rsid w:val="00720E67"/>
    <w:rsid w:val="00722236"/>
    <w:rsid w:val="00725CCA"/>
    <w:rsid w:val="0072737A"/>
    <w:rsid w:val="007311E7"/>
    <w:rsid w:val="00731DEE"/>
    <w:rsid w:val="007338C9"/>
    <w:rsid w:val="00734BC6"/>
    <w:rsid w:val="0074216F"/>
    <w:rsid w:val="007427B2"/>
    <w:rsid w:val="0075026D"/>
    <w:rsid w:val="007541D3"/>
    <w:rsid w:val="00756D60"/>
    <w:rsid w:val="0075733F"/>
    <w:rsid w:val="007577D7"/>
    <w:rsid w:val="007600B5"/>
    <w:rsid w:val="00762760"/>
    <w:rsid w:val="00767A81"/>
    <w:rsid w:val="007715E8"/>
    <w:rsid w:val="0077255B"/>
    <w:rsid w:val="00772A2A"/>
    <w:rsid w:val="00772DD1"/>
    <w:rsid w:val="00773E5E"/>
    <w:rsid w:val="00776004"/>
    <w:rsid w:val="00777809"/>
    <w:rsid w:val="00783A35"/>
    <w:rsid w:val="0078486B"/>
    <w:rsid w:val="00785A39"/>
    <w:rsid w:val="00785F48"/>
    <w:rsid w:val="00787D8A"/>
    <w:rsid w:val="00790277"/>
    <w:rsid w:val="00790F64"/>
    <w:rsid w:val="00791EBC"/>
    <w:rsid w:val="00793577"/>
    <w:rsid w:val="007937C2"/>
    <w:rsid w:val="00795637"/>
    <w:rsid w:val="0079630F"/>
    <w:rsid w:val="00796CB0"/>
    <w:rsid w:val="00797EF8"/>
    <w:rsid w:val="007A2BEA"/>
    <w:rsid w:val="007A446A"/>
    <w:rsid w:val="007A53A6"/>
    <w:rsid w:val="007A5921"/>
    <w:rsid w:val="007A6159"/>
    <w:rsid w:val="007A7FB5"/>
    <w:rsid w:val="007B08D9"/>
    <w:rsid w:val="007B0A6F"/>
    <w:rsid w:val="007B0C82"/>
    <w:rsid w:val="007B27E9"/>
    <w:rsid w:val="007B2C5B"/>
    <w:rsid w:val="007B2D11"/>
    <w:rsid w:val="007B2EF6"/>
    <w:rsid w:val="007B6700"/>
    <w:rsid w:val="007B6A93"/>
    <w:rsid w:val="007B7BEC"/>
    <w:rsid w:val="007D1805"/>
    <w:rsid w:val="007D2107"/>
    <w:rsid w:val="007D2181"/>
    <w:rsid w:val="007D3A42"/>
    <w:rsid w:val="007D40CC"/>
    <w:rsid w:val="007D5895"/>
    <w:rsid w:val="007D77AB"/>
    <w:rsid w:val="007E0631"/>
    <w:rsid w:val="007E1164"/>
    <w:rsid w:val="007E28D0"/>
    <w:rsid w:val="007E30DF"/>
    <w:rsid w:val="007E3C28"/>
    <w:rsid w:val="007E5D67"/>
    <w:rsid w:val="007E68FE"/>
    <w:rsid w:val="007E6EA4"/>
    <w:rsid w:val="007F2538"/>
    <w:rsid w:val="007F4597"/>
    <w:rsid w:val="007F73D3"/>
    <w:rsid w:val="007F7544"/>
    <w:rsid w:val="00800995"/>
    <w:rsid w:val="00802101"/>
    <w:rsid w:val="008024FC"/>
    <w:rsid w:val="0080491A"/>
    <w:rsid w:val="00806189"/>
    <w:rsid w:val="00810642"/>
    <w:rsid w:val="00810A67"/>
    <w:rsid w:val="00810FEF"/>
    <w:rsid w:val="0081431B"/>
    <w:rsid w:val="0081693F"/>
    <w:rsid w:val="00816F79"/>
    <w:rsid w:val="008172F8"/>
    <w:rsid w:val="008216FF"/>
    <w:rsid w:val="008240B0"/>
    <w:rsid w:val="00826637"/>
    <w:rsid w:val="00826C1D"/>
    <w:rsid w:val="00827BE6"/>
    <w:rsid w:val="008302C3"/>
    <w:rsid w:val="008326B2"/>
    <w:rsid w:val="00833394"/>
    <w:rsid w:val="00842A9B"/>
    <w:rsid w:val="00844F90"/>
    <w:rsid w:val="00845C61"/>
    <w:rsid w:val="00846831"/>
    <w:rsid w:val="0084777C"/>
    <w:rsid w:val="0085656A"/>
    <w:rsid w:val="00856688"/>
    <w:rsid w:val="00861C63"/>
    <w:rsid w:val="00862092"/>
    <w:rsid w:val="008636E4"/>
    <w:rsid w:val="00863809"/>
    <w:rsid w:val="0086525F"/>
    <w:rsid w:val="00865532"/>
    <w:rsid w:val="008658DB"/>
    <w:rsid w:val="00867474"/>
    <w:rsid w:val="00867686"/>
    <w:rsid w:val="008737D3"/>
    <w:rsid w:val="008747E0"/>
    <w:rsid w:val="008758E3"/>
    <w:rsid w:val="00876272"/>
    <w:rsid w:val="00876841"/>
    <w:rsid w:val="00880610"/>
    <w:rsid w:val="00881567"/>
    <w:rsid w:val="0088185B"/>
    <w:rsid w:val="00882B3C"/>
    <w:rsid w:val="00884491"/>
    <w:rsid w:val="00885C4A"/>
    <w:rsid w:val="0088783D"/>
    <w:rsid w:val="00894885"/>
    <w:rsid w:val="0089621B"/>
    <w:rsid w:val="008972C3"/>
    <w:rsid w:val="008A28D9"/>
    <w:rsid w:val="008A30BA"/>
    <w:rsid w:val="008B0932"/>
    <w:rsid w:val="008B18F0"/>
    <w:rsid w:val="008C221A"/>
    <w:rsid w:val="008C33B5"/>
    <w:rsid w:val="008C37FE"/>
    <w:rsid w:val="008C3A72"/>
    <w:rsid w:val="008C4652"/>
    <w:rsid w:val="008C4983"/>
    <w:rsid w:val="008C6969"/>
    <w:rsid w:val="008C6EBC"/>
    <w:rsid w:val="008D29F3"/>
    <w:rsid w:val="008D4AE4"/>
    <w:rsid w:val="008D4F58"/>
    <w:rsid w:val="008D5CE6"/>
    <w:rsid w:val="008D5EA2"/>
    <w:rsid w:val="008E1F69"/>
    <w:rsid w:val="008E2F5D"/>
    <w:rsid w:val="008E3F3F"/>
    <w:rsid w:val="008E6F61"/>
    <w:rsid w:val="008E76B1"/>
    <w:rsid w:val="008F38BB"/>
    <w:rsid w:val="008F57D8"/>
    <w:rsid w:val="0090058A"/>
    <w:rsid w:val="00900617"/>
    <w:rsid w:val="009013E9"/>
    <w:rsid w:val="009019C3"/>
    <w:rsid w:val="00902834"/>
    <w:rsid w:val="009042A3"/>
    <w:rsid w:val="00907930"/>
    <w:rsid w:val="00912391"/>
    <w:rsid w:val="00913D14"/>
    <w:rsid w:val="00914330"/>
    <w:rsid w:val="00914E26"/>
    <w:rsid w:val="0091590F"/>
    <w:rsid w:val="009173DA"/>
    <w:rsid w:val="00921B49"/>
    <w:rsid w:val="00923B4D"/>
    <w:rsid w:val="0092540C"/>
    <w:rsid w:val="00925E0F"/>
    <w:rsid w:val="0093103C"/>
    <w:rsid w:val="00931A57"/>
    <w:rsid w:val="009320A0"/>
    <w:rsid w:val="00932906"/>
    <w:rsid w:val="00934362"/>
    <w:rsid w:val="0093492E"/>
    <w:rsid w:val="00935F13"/>
    <w:rsid w:val="009414E6"/>
    <w:rsid w:val="00942E62"/>
    <w:rsid w:val="00943287"/>
    <w:rsid w:val="0095086F"/>
    <w:rsid w:val="00951698"/>
    <w:rsid w:val="0095450F"/>
    <w:rsid w:val="00956901"/>
    <w:rsid w:val="00962074"/>
    <w:rsid w:val="00962DA8"/>
    <w:rsid w:val="00962EC1"/>
    <w:rsid w:val="00964EDE"/>
    <w:rsid w:val="00966136"/>
    <w:rsid w:val="0096748F"/>
    <w:rsid w:val="00967DC6"/>
    <w:rsid w:val="00971591"/>
    <w:rsid w:val="00971646"/>
    <w:rsid w:val="009717BF"/>
    <w:rsid w:val="00971FAF"/>
    <w:rsid w:val="00972F3A"/>
    <w:rsid w:val="0097382D"/>
    <w:rsid w:val="00974564"/>
    <w:rsid w:val="00974E29"/>
    <w:rsid w:val="00974E99"/>
    <w:rsid w:val="009764FA"/>
    <w:rsid w:val="00980192"/>
    <w:rsid w:val="00980C5A"/>
    <w:rsid w:val="00982A22"/>
    <w:rsid w:val="00982C47"/>
    <w:rsid w:val="00984E81"/>
    <w:rsid w:val="00993417"/>
    <w:rsid w:val="00994D79"/>
    <w:rsid w:val="00994D97"/>
    <w:rsid w:val="0099569D"/>
    <w:rsid w:val="00995E89"/>
    <w:rsid w:val="0099621D"/>
    <w:rsid w:val="00996456"/>
    <w:rsid w:val="00997613"/>
    <w:rsid w:val="009A07B7"/>
    <w:rsid w:val="009A0BCC"/>
    <w:rsid w:val="009A44CF"/>
    <w:rsid w:val="009A6D4B"/>
    <w:rsid w:val="009B1545"/>
    <w:rsid w:val="009B5023"/>
    <w:rsid w:val="009B543F"/>
    <w:rsid w:val="009B61A9"/>
    <w:rsid w:val="009B785E"/>
    <w:rsid w:val="009B7B32"/>
    <w:rsid w:val="009B7C92"/>
    <w:rsid w:val="009C019F"/>
    <w:rsid w:val="009C26F8"/>
    <w:rsid w:val="009C4127"/>
    <w:rsid w:val="009C609E"/>
    <w:rsid w:val="009D10BA"/>
    <w:rsid w:val="009D25B8"/>
    <w:rsid w:val="009D26AB"/>
    <w:rsid w:val="009D527C"/>
    <w:rsid w:val="009E16EC"/>
    <w:rsid w:val="009E170E"/>
    <w:rsid w:val="009E254E"/>
    <w:rsid w:val="009E3681"/>
    <w:rsid w:val="009E41E2"/>
    <w:rsid w:val="009E433C"/>
    <w:rsid w:val="009E4A4D"/>
    <w:rsid w:val="009E5B9C"/>
    <w:rsid w:val="009E631A"/>
    <w:rsid w:val="009E6511"/>
    <w:rsid w:val="009E6578"/>
    <w:rsid w:val="009F081F"/>
    <w:rsid w:val="009F249D"/>
    <w:rsid w:val="009F54B1"/>
    <w:rsid w:val="009F5541"/>
    <w:rsid w:val="009F7374"/>
    <w:rsid w:val="00A03916"/>
    <w:rsid w:val="00A06A3D"/>
    <w:rsid w:val="00A105A8"/>
    <w:rsid w:val="00A10EBA"/>
    <w:rsid w:val="00A11D55"/>
    <w:rsid w:val="00A122BD"/>
    <w:rsid w:val="00A13E56"/>
    <w:rsid w:val="00A14688"/>
    <w:rsid w:val="00A149C0"/>
    <w:rsid w:val="00A22385"/>
    <w:rsid w:val="00A227BF"/>
    <w:rsid w:val="00A24838"/>
    <w:rsid w:val="00A263DC"/>
    <w:rsid w:val="00A2743E"/>
    <w:rsid w:val="00A30C33"/>
    <w:rsid w:val="00A32355"/>
    <w:rsid w:val="00A33A24"/>
    <w:rsid w:val="00A33CDE"/>
    <w:rsid w:val="00A36300"/>
    <w:rsid w:val="00A36B83"/>
    <w:rsid w:val="00A41F1E"/>
    <w:rsid w:val="00A4200D"/>
    <w:rsid w:val="00A4308C"/>
    <w:rsid w:val="00A44836"/>
    <w:rsid w:val="00A464BC"/>
    <w:rsid w:val="00A51F66"/>
    <w:rsid w:val="00A522FD"/>
    <w:rsid w:val="00A524B5"/>
    <w:rsid w:val="00A52A41"/>
    <w:rsid w:val="00A52E73"/>
    <w:rsid w:val="00A52F38"/>
    <w:rsid w:val="00A534AE"/>
    <w:rsid w:val="00A53AAD"/>
    <w:rsid w:val="00A549B3"/>
    <w:rsid w:val="00A56184"/>
    <w:rsid w:val="00A60849"/>
    <w:rsid w:val="00A6122D"/>
    <w:rsid w:val="00A6226A"/>
    <w:rsid w:val="00A6348C"/>
    <w:rsid w:val="00A6585E"/>
    <w:rsid w:val="00A67954"/>
    <w:rsid w:val="00A721D9"/>
    <w:rsid w:val="00A72ED7"/>
    <w:rsid w:val="00A748A1"/>
    <w:rsid w:val="00A7493B"/>
    <w:rsid w:val="00A74DDD"/>
    <w:rsid w:val="00A806F4"/>
    <w:rsid w:val="00A8083F"/>
    <w:rsid w:val="00A8118A"/>
    <w:rsid w:val="00A8363A"/>
    <w:rsid w:val="00A84207"/>
    <w:rsid w:val="00A84711"/>
    <w:rsid w:val="00A85669"/>
    <w:rsid w:val="00A872DB"/>
    <w:rsid w:val="00A9042A"/>
    <w:rsid w:val="00A90D40"/>
    <w:rsid w:val="00A90D86"/>
    <w:rsid w:val="00A91DBA"/>
    <w:rsid w:val="00A92685"/>
    <w:rsid w:val="00A97711"/>
    <w:rsid w:val="00A97772"/>
    <w:rsid w:val="00A97900"/>
    <w:rsid w:val="00AA0853"/>
    <w:rsid w:val="00AA1D7A"/>
    <w:rsid w:val="00AA248B"/>
    <w:rsid w:val="00AA3E01"/>
    <w:rsid w:val="00AA4CE6"/>
    <w:rsid w:val="00AA54F0"/>
    <w:rsid w:val="00AA5F23"/>
    <w:rsid w:val="00AB0BFA"/>
    <w:rsid w:val="00AB1EC0"/>
    <w:rsid w:val="00AB54AB"/>
    <w:rsid w:val="00AB76B7"/>
    <w:rsid w:val="00AC05E2"/>
    <w:rsid w:val="00AC33A2"/>
    <w:rsid w:val="00AC42E9"/>
    <w:rsid w:val="00AC60C6"/>
    <w:rsid w:val="00AD0726"/>
    <w:rsid w:val="00AD2086"/>
    <w:rsid w:val="00AD38F7"/>
    <w:rsid w:val="00AD4606"/>
    <w:rsid w:val="00AD757F"/>
    <w:rsid w:val="00AE23FD"/>
    <w:rsid w:val="00AE2568"/>
    <w:rsid w:val="00AE65F1"/>
    <w:rsid w:val="00AE6BB4"/>
    <w:rsid w:val="00AE6C26"/>
    <w:rsid w:val="00AE74AD"/>
    <w:rsid w:val="00AF159C"/>
    <w:rsid w:val="00AF668B"/>
    <w:rsid w:val="00B00470"/>
    <w:rsid w:val="00B004C0"/>
    <w:rsid w:val="00B005AC"/>
    <w:rsid w:val="00B01873"/>
    <w:rsid w:val="00B028B7"/>
    <w:rsid w:val="00B05BB5"/>
    <w:rsid w:val="00B074AB"/>
    <w:rsid w:val="00B07717"/>
    <w:rsid w:val="00B1533A"/>
    <w:rsid w:val="00B17253"/>
    <w:rsid w:val="00B17D23"/>
    <w:rsid w:val="00B17FDB"/>
    <w:rsid w:val="00B20E12"/>
    <w:rsid w:val="00B2583D"/>
    <w:rsid w:val="00B278E3"/>
    <w:rsid w:val="00B31112"/>
    <w:rsid w:val="00B31A41"/>
    <w:rsid w:val="00B31FF5"/>
    <w:rsid w:val="00B3287F"/>
    <w:rsid w:val="00B32D95"/>
    <w:rsid w:val="00B347AE"/>
    <w:rsid w:val="00B36096"/>
    <w:rsid w:val="00B40199"/>
    <w:rsid w:val="00B4557D"/>
    <w:rsid w:val="00B4654A"/>
    <w:rsid w:val="00B47B75"/>
    <w:rsid w:val="00B502FF"/>
    <w:rsid w:val="00B50319"/>
    <w:rsid w:val="00B528D3"/>
    <w:rsid w:val="00B534C7"/>
    <w:rsid w:val="00B574E3"/>
    <w:rsid w:val="00B60A7A"/>
    <w:rsid w:val="00B639D1"/>
    <w:rsid w:val="00B63CC9"/>
    <w:rsid w:val="00B643DF"/>
    <w:rsid w:val="00B64D81"/>
    <w:rsid w:val="00B65300"/>
    <w:rsid w:val="00B65A35"/>
    <w:rsid w:val="00B6615E"/>
    <w:rsid w:val="00B67422"/>
    <w:rsid w:val="00B70BD4"/>
    <w:rsid w:val="00B712CA"/>
    <w:rsid w:val="00B73463"/>
    <w:rsid w:val="00B80BBB"/>
    <w:rsid w:val="00B8338B"/>
    <w:rsid w:val="00B836FE"/>
    <w:rsid w:val="00B84A2A"/>
    <w:rsid w:val="00B90087"/>
    <w:rsid w:val="00B90123"/>
    <w:rsid w:val="00B9016D"/>
    <w:rsid w:val="00B9048E"/>
    <w:rsid w:val="00B95A84"/>
    <w:rsid w:val="00BA0F98"/>
    <w:rsid w:val="00BA1517"/>
    <w:rsid w:val="00BA4E39"/>
    <w:rsid w:val="00BA5754"/>
    <w:rsid w:val="00BA5FC4"/>
    <w:rsid w:val="00BA66B0"/>
    <w:rsid w:val="00BA67FD"/>
    <w:rsid w:val="00BA759B"/>
    <w:rsid w:val="00BA7C48"/>
    <w:rsid w:val="00BB091A"/>
    <w:rsid w:val="00BB188F"/>
    <w:rsid w:val="00BB3F6A"/>
    <w:rsid w:val="00BB462C"/>
    <w:rsid w:val="00BC0EED"/>
    <w:rsid w:val="00BC251F"/>
    <w:rsid w:val="00BC27F6"/>
    <w:rsid w:val="00BC39F4"/>
    <w:rsid w:val="00BC512F"/>
    <w:rsid w:val="00BC6126"/>
    <w:rsid w:val="00BC6650"/>
    <w:rsid w:val="00BC77E4"/>
    <w:rsid w:val="00BD1587"/>
    <w:rsid w:val="00BD6A20"/>
    <w:rsid w:val="00BD7EE1"/>
    <w:rsid w:val="00BE4176"/>
    <w:rsid w:val="00BE519D"/>
    <w:rsid w:val="00BE5568"/>
    <w:rsid w:val="00BE5764"/>
    <w:rsid w:val="00BE7295"/>
    <w:rsid w:val="00BF1358"/>
    <w:rsid w:val="00BF3891"/>
    <w:rsid w:val="00BF4219"/>
    <w:rsid w:val="00C0106D"/>
    <w:rsid w:val="00C02454"/>
    <w:rsid w:val="00C024D7"/>
    <w:rsid w:val="00C058D5"/>
    <w:rsid w:val="00C1044A"/>
    <w:rsid w:val="00C133BE"/>
    <w:rsid w:val="00C1751B"/>
    <w:rsid w:val="00C1752B"/>
    <w:rsid w:val="00C21438"/>
    <w:rsid w:val="00C222B4"/>
    <w:rsid w:val="00C249E1"/>
    <w:rsid w:val="00C24B43"/>
    <w:rsid w:val="00C262E4"/>
    <w:rsid w:val="00C3313C"/>
    <w:rsid w:val="00C33E20"/>
    <w:rsid w:val="00C3407F"/>
    <w:rsid w:val="00C35638"/>
    <w:rsid w:val="00C35CF6"/>
    <w:rsid w:val="00C3725B"/>
    <w:rsid w:val="00C4285D"/>
    <w:rsid w:val="00C4340A"/>
    <w:rsid w:val="00C522BE"/>
    <w:rsid w:val="00C52D16"/>
    <w:rsid w:val="00C533EC"/>
    <w:rsid w:val="00C5399D"/>
    <w:rsid w:val="00C5470E"/>
    <w:rsid w:val="00C54BBA"/>
    <w:rsid w:val="00C55EFB"/>
    <w:rsid w:val="00C56585"/>
    <w:rsid w:val="00C56B3F"/>
    <w:rsid w:val="00C619E8"/>
    <w:rsid w:val="00C61A10"/>
    <w:rsid w:val="00C6211D"/>
    <w:rsid w:val="00C62B6C"/>
    <w:rsid w:val="00C62CB5"/>
    <w:rsid w:val="00C62F75"/>
    <w:rsid w:val="00C631B6"/>
    <w:rsid w:val="00C65492"/>
    <w:rsid w:val="00C66BDF"/>
    <w:rsid w:val="00C67445"/>
    <w:rsid w:val="00C70805"/>
    <w:rsid w:val="00C716E5"/>
    <w:rsid w:val="00C72C0A"/>
    <w:rsid w:val="00C773D9"/>
    <w:rsid w:val="00C7751B"/>
    <w:rsid w:val="00C77ADC"/>
    <w:rsid w:val="00C80307"/>
    <w:rsid w:val="00C80ACE"/>
    <w:rsid w:val="00C81162"/>
    <w:rsid w:val="00C8166B"/>
    <w:rsid w:val="00C83258"/>
    <w:rsid w:val="00C83666"/>
    <w:rsid w:val="00C83F85"/>
    <w:rsid w:val="00C8473C"/>
    <w:rsid w:val="00C850D0"/>
    <w:rsid w:val="00C855B5"/>
    <w:rsid w:val="00C86698"/>
    <w:rsid w:val="00C870B5"/>
    <w:rsid w:val="00C87961"/>
    <w:rsid w:val="00C900CE"/>
    <w:rsid w:val="00C907DF"/>
    <w:rsid w:val="00C91630"/>
    <w:rsid w:val="00C919A2"/>
    <w:rsid w:val="00C94F59"/>
    <w:rsid w:val="00C9558A"/>
    <w:rsid w:val="00C96325"/>
    <w:rsid w:val="00C966EB"/>
    <w:rsid w:val="00C9798C"/>
    <w:rsid w:val="00CA04B1"/>
    <w:rsid w:val="00CA1CBC"/>
    <w:rsid w:val="00CA2DFC"/>
    <w:rsid w:val="00CA4EC9"/>
    <w:rsid w:val="00CA5213"/>
    <w:rsid w:val="00CA5811"/>
    <w:rsid w:val="00CA75F6"/>
    <w:rsid w:val="00CB0307"/>
    <w:rsid w:val="00CB03D4"/>
    <w:rsid w:val="00CB0617"/>
    <w:rsid w:val="00CB08B6"/>
    <w:rsid w:val="00CB137B"/>
    <w:rsid w:val="00CB1833"/>
    <w:rsid w:val="00CB1A76"/>
    <w:rsid w:val="00CB31AF"/>
    <w:rsid w:val="00CB37B9"/>
    <w:rsid w:val="00CB44C7"/>
    <w:rsid w:val="00CB7460"/>
    <w:rsid w:val="00CC35EF"/>
    <w:rsid w:val="00CC5048"/>
    <w:rsid w:val="00CC60B1"/>
    <w:rsid w:val="00CC6246"/>
    <w:rsid w:val="00CD5698"/>
    <w:rsid w:val="00CD5B3E"/>
    <w:rsid w:val="00CD68A2"/>
    <w:rsid w:val="00CD6CF2"/>
    <w:rsid w:val="00CE30B1"/>
    <w:rsid w:val="00CE5E46"/>
    <w:rsid w:val="00CF28AB"/>
    <w:rsid w:val="00CF49CC"/>
    <w:rsid w:val="00CF7AD1"/>
    <w:rsid w:val="00D01BA7"/>
    <w:rsid w:val="00D04F0B"/>
    <w:rsid w:val="00D0613E"/>
    <w:rsid w:val="00D067D7"/>
    <w:rsid w:val="00D078D7"/>
    <w:rsid w:val="00D10DD9"/>
    <w:rsid w:val="00D11ED4"/>
    <w:rsid w:val="00D12253"/>
    <w:rsid w:val="00D13247"/>
    <w:rsid w:val="00D1463A"/>
    <w:rsid w:val="00D15E3C"/>
    <w:rsid w:val="00D173C4"/>
    <w:rsid w:val="00D21C97"/>
    <w:rsid w:val="00D24040"/>
    <w:rsid w:val="00D24632"/>
    <w:rsid w:val="00D24639"/>
    <w:rsid w:val="00D25178"/>
    <w:rsid w:val="00D252C9"/>
    <w:rsid w:val="00D25A6D"/>
    <w:rsid w:val="00D317AE"/>
    <w:rsid w:val="00D31825"/>
    <w:rsid w:val="00D327AB"/>
    <w:rsid w:val="00D32DDF"/>
    <w:rsid w:val="00D36645"/>
    <w:rsid w:val="00D3700C"/>
    <w:rsid w:val="00D41486"/>
    <w:rsid w:val="00D41B26"/>
    <w:rsid w:val="00D45695"/>
    <w:rsid w:val="00D45F81"/>
    <w:rsid w:val="00D54353"/>
    <w:rsid w:val="00D5466B"/>
    <w:rsid w:val="00D56177"/>
    <w:rsid w:val="00D56C4A"/>
    <w:rsid w:val="00D57E60"/>
    <w:rsid w:val="00D62FDF"/>
    <w:rsid w:val="00D638E0"/>
    <w:rsid w:val="00D653B1"/>
    <w:rsid w:val="00D664AD"/>
    <w:rsid w:val="00D74AE1"/>
    <w:rsid w:val="00D75D42"/>
    <w:rsid w:val="00D80B20"/>
    <w:rsid w:val="00D8536D"/>
    <w:rsid w:val="00D860B2"/>
    <w:rsid w:val="00D865A8"/>
    <w:rsid w:val="00D879EB"/>
    <w:rsid w:val="00D9012A"/>
    <w:rsid w:val="00D9119A"/>
    <w:rsid w:val="00D91856"/>
    <w:rsid w:val="00D92C2D"/>
    <w:rsid w:val="00D9361E"/>
    <w:rsid w:val="00D94F38"/>
    <w:rsid w:val="00D95D1A"/>
    <w:rsid w:val="00D9730C"/>
    <w:rsid w:val="00DA17CD"/>
    <w:rsid w:val="00DA3824"/>
    <w:rsid w:val="00DA5300"/>
    <w:rsid w:val="00DA603C"/>
    <w:rsid w:val="00DB25B3"/>
    <w:rsid w:val="00DB5F82"/>
    <w:rsid w:val="00DC499F"/>
    <w:rsid w:val="00DC57A4"/>
    <w:rsid w:val="00DC6738"/>
    <w:rsid w:val="00DC7A09"/>
    <w:rsid w:val="00DD1F8D"/>
    <w:rsid w:val="00DD358B"/>
    <w:rsid w:val="00DD530F"/>
    <w:rsid w:val="00DD5885"/>
    <w:rsid w:val="00DD5D52"/>
    <w:rsid w:val="00DD60F2"/>
    <w:rsid w:val="00DE0893"/>
    <w:rsid w:val="00DE164D"/>
    <w:rsid w:val="00DE16D5"/>
    <w:rsid w:val="00DE2814"/>
    <w:rsid w:val="00DE6796"/>
    <w:rsid w:val="00DE68C4"/>
    <w:rsid w:val="00DF011F"/>
    <w:rsid w:val="00DF41B2"/>
    <w:rsid w:val="00DF7145"/>
    <w:rsid w:val="00E01166"/>
    <w:rsid w:val="00E01272"/>
    <w:rsid w:val="00E03067"/>
    <w:rsid w:val="00E03846"/>
    <w:rsid w:val="00E069B6"/>
    <w:rsid w:val="00E1405A"/>
    <w:rsid w:val="00E16EB4"/>
    <w:rsid w:val="00E174C8"/>
    <w:rsid w:val="00E20A7D"/>
    <w:rsid w:val="00E21A27"/>
    <w:rsid w:val="00E21E7E"/>
    <w:rsid w:val="00E21F6D"/>
    <w:rsid w:val="00E22E3D"/>
    <w:rsid w:val="00E23BC0"/>
    <w:rsid w:val="00E27A2F"/>
    <w:rsid w:val="00E34104"/>
    <w:rsid w:val="00E3419C"/>
    <w:rsid w:val="00E362B3"/>
    <w:rsid w:val="00E40E2E"/>
    <w:rsid w:val="00E42A94"/>
    <w:rsid w:val="00E4422D"/>
    <w:rsid w:val="00E449E4"/>
    <w:rsid w:val="00E458BF"/>
    <w:rsid w:val="00E50F38"/>
    <w:rsid w:val="00E51D32"/>
    <w:rsid w:val="00E52B87"/>
    <w:rsid w:val="00E52D48"/>
    <w:rsid w:val="00E53DD6"/>
    <w:rsid w:val="00E54406"/>
    <w:rsid w:val="00E54BFB"/>
    <w:rsid w:val="00E54CD7"/>
    <w:rsid w:val="00E61827"/>
    <w:rsid w:val="00E64984"/>
    <w:rsid w:val="00E66CCE"/>
    <w:rsid w:val="00E706E7"/>
    <w:rsid w:val="00E72383"/>
    <w:rsid w:val="00E73008"/>
    <w:rsid w:val="00E73ECC"/>
    <w:rsid w:val="00E74077"/>
    <w:rsid w:val="00E74194"/>
    <w:rsid w:val="00E7445E"/>
    <w:rsid w:val="00E75320"/>
    <w:rsid w:val="00E77871"/>
    <w:rsid w:val="00E80330"/>
    <w:rsid w:val="00E818AD"/>
    <w:rsid w:val="00E84229"/>
    <w:rsid w:val="00E84965"/>
    <w:rsid w:val="00E84F4A"/>
    <w:rsid w:val="00E90C0C"/>
    <w:rsid w:val="00E90E4E"/>
    <w:rsid w:val="00E935AD"/>
    <w:rsid w:val="00E9391E"/>
    <w:rsid w:val="00E95BA7"/>
    <w:rsid w:val="00E96CA3"/>
    <w:rsid w:val="00EA1052"/>
    <w:rsid w:val="00EA1164"/>
    <w:rsid w:val="00EA218F"/>
    <w:rsid w:val="00EA4F29"/>
    <w:rsid w:val="00EA5912"/>
    <w:rsid w:val="00EA5B27"/>
    <w:rsid w:val="00EA5F83"/>
    <w:rsid w:val="00EA6CCF"/>
    <w:rsid w:val="00EA6F9D"/>
    <w:rsid w:val="00EB2223"/>
    <w:rsid w:val="00EB509F"/>
    <w:rsid w:val="00EB6F3C"/>
    <w:rsid w:val="00EC02D0"/>
    <w:rsid w:val="00EC1E2C"/>
    <w:rsid w:val="00EC236C"/>
    <w:rsid w:val="00EC2B9A"/>
    <w:rsid w:val="00EC3723"/>
    <w:rsid w:val="00EC568A"/>
    <w:rsid w:val="00EC5F6A"/>
    <w:rsid w:val="00EC795F"/>
    <w:rsid w:val="00EC7C87"/>
    <w:rsid w:val="00ED030E"/>
    <w:rsid w:val="00ED23A5"/>
    <w:rsid w:val="00ED2A8D"/>
    <w:rsid w:val="00ED4450"/>
    <w:rsid w:val="00ED718D"/>
    <w:rsid w:val="00EE5265"/>
    <w:rsid w:val="00EE54CB"/>
    <w:rsid w:val="00EE584B"/>
    <w:rsid w:val="00EE5F87"/>
    <w:rsid w:val="00EE6424"/>
    <w:rsid w:val="00EE687D"/>
    <w:rsid w:val="00EE757E"/>
    <w:rsid w:val="00EF1C54"/>
    <w:rsid w:val="00EF2B0F"/>
    <w:rsid w:val="00EF3481"/>
    <w:rsid w:val="00EF404B"/>
    <w:rsid w:val="00EF553D"/>
    <w:rsid w:val="00F00376"/>
    <w:rsid w:val="00F01F0C"/>
    <w:rsid w:val="00F02A5A"/>
    <w:rsid w:val="00F0313D"/>
    <w:rsid w:val="00F03801"/>
    <w:rsid w:val="00F04717"/>
    <w:rsid w:val="00F04A44"/>
    <w:rsid w:val="00F05860"/>
    <w:rsid w:val="00F05EE0"/>
    <w:rsid w:val="00F11011"/>
    <w:rsid w:val="00F11368"/>
    <w:rsid w:val="00F11764"/>
    <w:rsid w:val="00F157E2"/>
    <w:rsid w:val="00F15C52"/>
    <w:rsid w:val="00F20668"/>
    <w:rsid w:val="00F24879"/>
    <w:rsid w:val="00F24E96"/>
    <w:rsid w:val="00F259E2"/>
    <w:rsid w:val="00F309A6"/>
    <w:rsid w:val="00F30A36"/>
    <w:rsid w:val="00F332FD"/>
    <w:rsid w:val="00F338AA"/>
    <w:rsid w:val="00F40D72"/>
    <w:rsid w:val="00F41F0B"/>
    <w:rsid w:val="00F429DD"/>
    <w:rsid w:val="00F44539"/>
    <w:rsid w:val="00F44F40"/>
    <w:rsid w:val="00F46C83"/>
    <w:rsid w:val="00F527AC"/>
    <w:rsid w:val="00F52DAD"/>
    <w:rsid w:val="00F5503F"/>
    <w:rsid w:val="00F5689C"/>
    <w:rsid w:val="00F61D83"/>
    <w:rsid w:val="00F6545D"/>
    <w:rsid w:val="00F65DD1"/>
    <w:rsid w:val="00F707B3"/>
    <w:rsid w:val="00F71135"/>
    <w:rsid w:val="00F717B3"/>
    <w:rsid w:val="00F74309"/>
    <w:rsid w:val="00F755E4"/>
    <w:rsid w:val="00F821C3"/>
    <w:rsid w:val="00F8252B"/>
    <w:rsid w:val="00F82C35"/>
    <w:rsid w:val="00F84BAD"/>
    <w:rsid w:val="00F90461"/>
    <w:rsid w:val="00F91844"/>
    <w:rsid w:val="00F96A53"/>
    <w:rsid w:val="00F9797E"/>
    <w:rsid w:val="00FA2D13"/>
    <w:rsid w:val="00FA370D"/>
    <w:rsid w:val="00FA43EB"/>
    <w:rsid w:val="00FA5536"/>
    <w:rsid w:val="00FA6131"/>
    <w:rsid w:val="00FA66F1"/>
    <w:rsid w:val="00FA7936"/>
    <w:rsid w:val="00FB7DFB"/>
    <w:rsid w:val="00FC06AF"/>
    <w:rsid w:val="00FC1035"/>
    <w:rsid w:val="00FC196A"/>
    <w:rsid w:val="00FC2E17"/>
    <w:rsid w:val="00FC378B"/>
    <w:rsid w:val="00FC3977"/>
    <w:rsid w:val="00FC3B3C"/>
    <w:rsid w:val="00FC720D"/>
    <w:rsid w:val="00FD2566"/>
    <w:rsid w:val="00FD2F16"/>
    <w:rsid w:val="00FD448A"/>
    <w:rsid w:val="00FD6065"/>
    <w:rsid w:val="00FE1D34"/>
    <w:rsid w:val="00FE244F"/>
    <w:rsid w:val="00FE2A6F"/>
    <w:rsid w:val="00FE556A"/>
    <w:rsid w:val="00FE672E"/>
    <w:rsid w:val="00FF5259"/>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9A29B5E"/>
  <w15:docId w15:val="{39CF8035-59D0-4D1C-8B23-CE13A58B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701FCE"/>
    <w:pPr>
      <w:keepNext/>
      <w:keepLines/>
      <w:pageBreakBefore/>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E3F3F"/>
    <w:pPr>
      <w:keepNext/>
      <w:numPr>
        <w:ilvl w:val="1"/>
        <w:numId w:val="15"/>
      </w:numPr>
      <w:tabs>
        <w:tab w:val="clear" w:pos="284"/>
        <w:tab w:val="num" w:pos="0"/>
      </w:tabs>
      <w:spacing w:before="120" w:after="120" w:line="240" w:lineRule="auto"/>
      <w:ind w:left="851"/>
      <w:outlineLvl w:val="1"/>
    </w:pPr>
    <w:rPr>
      <w:rFonts w:asciiTheme="majorHAnsi" w:eastAsiaTheme="majorEastAsia" w:hAnsiTheme="majorHAnsi" w:cstheme="majorBidi"/>
      <w:b/>
      <w:bCs/>
      <w:i/>
      <w:caps/>
      <w:color w:val="407EC9"/>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701FCE"/>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8E3F3F"/>
    <w:rPr>
      <w:rFonts w:asciiTheme="majorHAnsi" w:eastAsiaTheme="majorEastAsia" w:hAnsiTheme="majorHAnsi" w:cstheme="majorBidi"/>
      <w:b/>
      <w:bCs/>
      <w:i/>
      <w:caps/>
      <w:color w:val="407EC9"/>
      <w:sz w:val="18"/>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B95A84"/>
    <w:pPr>
      <w:numPr>
        <w:numId w:val="43"/>
      </w:numPr>
      <w:spacing w:after="120"/>
    </w:pPr>
    <w:rPr>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4E4AE6"/>
    <w:pPr>
      <w:jc w:val="center"/>
    </w:pPr>
    <w:rPr>
      <w:b/>
      <w:bCs/>
      <w:i/>
      <w:color w:val="575756"/>
      <w:sz w:val="22"/>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B95A84"/>
    <w:rPr>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F20668"/>
  </w:style>
  <w:style w:type="character" w:customStyle="1" w:styleId="sts-tbx-entailedterm">
    <w:name w:val="sts-tbx-entailedterm"/>
    <w:basedOn w:val="DefaultParagraphFont"/>
    <w:rsid w:val="00F20668"/>
  </w:style>
  <w:style w:type="character" w:customStyle="1" w:styleId="sts-tbx-entailedterm-num">
    <w:name w:val="sts-tbx-entailedterm-num"/>
    <w:basedOn w:val="DefaultParagraphFont"/>
    <w:rsid w:val="00F20668"/>
  </w:style>
  <w:style w:type="character" w:customStyle="1" w:styleId="sts-tbx-note-label">
    <w:name w:val="sts-tbx-note-label"/>
    <w:basedOn w:val="DefaultParagraphFont"/>
    <w:rsid w:val="00F20668"/>
  </w:style>
  <w:style w:type="character" w:customStyle="1" w:styleId="sts-label">
    <w:name w:val="sts-label"/>
    <w:basedOn w:val="DefaultParagraphFont"/>
    <w:rsid w:val="00F20668"/>
  </w:style>
  <w:style w:type="numbering" w:customStyle="1" w:styleId="Bulleted">
    <w:name w:val="Bulleted"/>
    <w:basedOn w:val="NoList"/>
    <w:rsid w:val="00EC236C"/>
    <w:pPr>
      <w:numPr>
        <w:numId w:val="32"/>
      </w:numPr>
    </w:pPr>
  </w:style>
  <w:style w:type="paragraph" w:customStyle="1" w:styleId="Figure">
    <w:name w:val="Figure"/>
    <w:basedOn w:val="BodyText"/>
    <w:next w:val="Caption"/>
    <w:rsid w:val="00EC236C"/>
    <w:pPr>
      <w:spacing w:before="240" w:after="60" w:line="240" w:lineRule="auto"/>
      <w:ind w:left="567"/>
      <w:jc w:val="center"/>
    </w:pPr>
    <w:rPr>
      <w:rFonts w:ascii="Arial" w:hAnsi="Arial" w:cs="Times New Roman"/>
      <w:lang w:val="en-US" w:eastAsia="da-DK"/>
    </w:rPr>
  </w:style>
  <w:style w:type="paragraph" w:styleId="ListBullet">
    <w:name w:val="List Bullet"/>
    <w:basedOn w:val="BodyText"/>
    <w:uiPriority w:val="99"/>
    <w:rsid w:val="00EC236C"/>
    <w:pPr>
      <w:numPr>
        <w:numId w:val="32"/>
      </w:numPr>
      <w:spacing w:before="60" w:after="60" w:line="240" w:lineRule="auto"/>
    </w:pPr>
    <w:rPr>
      <w:rFonts w:ascii="Arial" w:hAnsi="Arial" w:cs="Times New Roman"/>
      <w:lang w:val="en-US" w:eastAsia="da-DK"/>
    </w:rPr>
  </w:style>
  <w:style w:type="paragraph" w:styleId="ListBullet2">
    <w:name w:val="List Bullet 2"/>
    <w:basedOn w:val="BodyText"/>
    <w:uiPriority w:val="99"/>
    <w:rsid w:val="00EC236C"/>
    <w:pPr>
      <w:numPr>
        <w:ilvl w:val="1"/>
        <w:numId w:val="32"/>
      </w:numPr>
      <w:spacing w:before="60" w:after="60" w:line="240" w:lineRule="auto"/>
    </w:pPr>
    <w:rPr>
      <w:rFonts w:ascii="Arial" w:hAnsi="Arial" w:cs="Times New Roman"/>
      <w:lang w:val="en-US" w:eastAsia="da-DK"/>
    </w:rPr>
  </w:style>
  <w:style w:type="paragraph" w:styleId="ListBullet3">
    <w:name w:val="List Bullet 3"/>
    <w:basedOn w:val="BodyText"/>
    <w:uiPriority w:val="99"/>
    <w:rsid w:val="00EC236C"/>
    <w:pPr>
      <w:numPr>
        <w:ilvl w:val="2"/>
        <w:numId w:val="32"/>
      </w:numPr>
      <w:spacing w:before="60" w:after="60" w:line="240" w:lineRule="auto"/>
    </w:pPr>
    <w:rPr>
      <w:rFonts w:ascii="Arial" w:hAnsi="Arial" w:cs="Times New Roman"/>
      <w:lang w:val="en-US" w:eastAsia="da-DK"/>
    </w:rPr>
  </w:style>
  <w:style w:type="paragraph" w:styleId="ListBullet4">
    <w:name w:val="List Bullet 4"/>
    <w:basedOn w:val="BodyText"/>
    <w:uiPriority w:val="99"/>
    <w:rsid w:val="00EC236C"/>
    <w:pPr>
      <w:numPr>
        <w:ilvl w:val="3"/>
        <w:numId w:val="32"/>
      </w:numPr>
      <w:spacing w:before="60" w:after="60" w:line="240" w:lineRule="auto"/>
    </w:pPr>
    <w:rPr>
      <w:rFonts w:ascii="Arial" w:hAnsi="Arial" w:cs="Times New Roman"/>
      <w:lang w:val="en-US" w:eastAsia="da-DK"/>
    </w:rPr>
  </w:style>
  <w:style w:type="paragraph" w:styleId="ListBullet5">
    <w:name w:val="List Bullet 5"/>
    <w:basedOn w:val="BodyText"/>
    <w:uiPriority w:val="99"/>
    <w:rsid w:val="00EC236C"/>
    <w:pPr>
      <w:numPr>
        <w:ilvl w:val="4"/>
        <w:numId w:val="32"/>
      </w:numPr>
      <w:spacing w:before="60" w:after="60" w:line="240" w:lineRule="auto"/>
    </w:pPr>
    <w:rPr>
      <w:rFonts w:ascii="Arial" w:hAnsi="Arial" w:cs="Times New Roman"/>
      <w:lang w:val="en-US" w:eastAsia="da-DK"/>
    </w:rPr>
  </w:style>
  <w:style w:type="table" w:customStyle="1" w:styleId="Table">
    <w:name w:val="Table"/>
    <w:basedOn w:val="TableNormal"/>
    <w:rsid w:val="00EC236C"/>
    <w:pPr>
      <w:spacing w:before="60" w:after="60" w:line="240" w:lineRule="auto"/>
    </w:pPr>
    <w:rPr>
      <w:rFonts w:ascii="Arial" w:hAnsi="Arial" w:cs="Times New Roman"/>
      <w:sz w:val="20"/>
      <w:szCs w:val="20"/>
      <w:lang w:val="en-US"/>
    </w:rPr>
    <w:tblPr>
      <w:tblInd w:w="567" w:type="dxa"/>
    </w:tblPr>
    <w:tblStylePr w:type="firstRow">
      <w:pPr>
        <w:keepNext/>
        <w:wordWrap/>
      </w:pPr>
      <w:rPr>
        <w:rFonts w:ascii="Arial" w:hAnsi="Arial"/>
        <w:sz w:val="20"/>
      </w:rPr>
      <w:tblPr/>
      <w:trPr>
        <w:tblHeader/>
      </w:trPr>
    </w:tblStylePr>
  </w:style>
  <w:style w:type="table" w:styleId="MediumShading1-Accent1">
    <w:name w:val="Medium Shading 1 Accent 1"/>
    <w:basedOn w:val="TableNormal"/>
    <w:uiPriority w:val="63"/>
    <w:rsid w:val="00CD68A2"/>
    <w:pPr>
      <w:spacing w:after="0" w:line="240" w:lineRule="auto"/>
    </w:pPr>
    <w:tblPr>
      <w:tblStyleRowBandSize w:val="1"/>
      <w:tblStyleColBandSize w:val="1"/>
      <w:tbl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single" w:sz="8" w:space="0" w:color="008CE8" w:themeColor="accent1" w:themeTint="BF"/>
      </w:tblBorders>
    </w:tblPr>
    <w:tblStylePr w:type="firstRow">
      <w:pPr>
        <w:spacing w:before="0" w:after="0" w:line="240" w:lineRule="auto"/>
      </w:pPr>
      <w:rPr>
        <w:b/>
        <w:bCs/>
        <w:color w:val="FFFFFF" w:themeColor="background1"/>
      </w:rPr>
      <w:tblPr/>
      <w:tcPr>
        <w:tc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shd w:val="clear" w:color="auto" w:fill="00558C" w:themeFill="accent1"/>
      </w:tcPr>
    </w:tblStylePr>
    <w:tblStylePr w:type="lastRow">
      <w:pPr>
        <w:spacing w:before="0" w:after="0" w:line="240" w:lineRule="auto"/>
      </w:pPr>
      <w:rPr>
        <w:b/>
        <w:bCs/>
      </w:rPr>
      <w:tblPr/>
      <w:tcPr>
        <w:tcBorders>
          <w:top w:val="double" w:sz="6"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tcPr>
    </w:tblStylePr>
    <w:tblStylePr w:type="firstCol">
      <w:rPr>
        <w:b/>
        <w:bCs/>
      </w:rPr>
    </w:tblStylePr>
    <w:tblStylePr w:type="lastCol">
      <w:rPr>
        <w:b/>
        <w:bCs/>
      </w:rPr>
    </w:tblStylePr>
    <w:tblStylePr w:type="band1Vert">
      <w:tblPr/>
      <w:tcPr>
        <w:shd w:val="clear" w:color="auto" w:fill="A3DAFF" w:themeFill="accent1" w:themeFillTint="3F"/>
      </w:tcPr>
    </w:tblStylePr>
    <w:tblStylePr w:type="band1Horz">
      <w:tblPr/>
      <w:tcPr>
        <w:tcBorders>
          <w:insideH w:val="nil"/>
          <w:insideV w:val="nil"/>
        </w:tcBorders>
        <w:shd w:val="clear" w:color="auto" w:fill="A3DAFF"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700FE4"/>
    <w:pPr>
      <w:ind w:left="720"/>
      <w:contextualSpacing/>
    </w:pPr>
  </w:style>
  <w:style w:type="paragraph" w:styleId="Revision">
    <w:name w:val="Revision"/>
    <w:hidden/>
    <w:uiPriority w:val="99"/>
    <w:semiHidden/>
    <w:rsid w:val="00073AB3"/>
    <w:pPr>
      <w:spacing w:after="0" w:line="240" w:lineRule="auto"/>
    </w:pPr>
    <w:rPr>
      <w:sz w:val="18"/>
      <w:lang w:val="en-GB"/>
    </w:rPr>
  </w:style>
  <w:style w:type="paragraph" w:customStyle="1" w:styleId="Titre11">
    <w:name w:val="Titre 11"/>
    <w:basedOn w:val="Normal"/>
    <w:rsid w:val="001107F1"/>
    <w:pPr>
      <w:keepNext/>
      <w:keepLines/>
      <w:spacing w:before="240" w:line="240" w:lineRule="atLeast"/>
      <w:outlineLvl w:val="0"/>
    </w:pPr>
    <w:rPr>
      <w:rFonts w:asciiTheme="majorHAnsi" w:eastAsiaTheme="majorEastAsia" w:hAnsiTheme="majorHAnsi" w:cstheme="majorBidi"/>
      <w:b/>
      <w:bCs/>
      <w:caps/>
      <w:color w:val="407EC9"/>
      <w:sz w:val="28"/>
      <w:szCs w:val="24"/>
    </w:rPr>
  </w:style>
  <w:style w:type="paragraph" w:customStyle="1" w:styleId="Titre21">
    <w:name w:val="Titre 21"/>
    <w:basedOn w:val="Normal"/>
    <w:autoRedefine/>
    <w:rsid w:val="001107F1"/>
    <w:pPr>
      <w:keepNext/>
      <w:numPr>
        <w:ilvl w:val="1"/>
        <w:numId w:val="33"/>
      </w:numPr>
      <w:spacing w:before="120" w:after="120" w:line="240" w:lineRule="auto"/>
      <w:outlineLvl w:val="1"/>
    </w:pPr>
    <w:rPr>
      <w:rFonts w:ascii="ArialMT" w:eastAsia="ArialMT" w:hAnsi="ArialMT" w:cs="ArialMT"/>
      <w:b/>
      <w:bCs/>
      <w:i/>
      <w:caps/>
      <w:color w:val="407EC9"/>
      <w:sz w:val="22"/>
      <w:szCs w:val="24"/>
      <w:lang w:val="en-US"/>
    </w:rPr>
  </w:style>
  <w:style w:type="paragraph" w:customStyle="1" w:styleId="Corpsdetexte1">
    <w:name w:val="Corps de texte1"/>
    <w:basedOn w:val="Normal"/>
    <w:qFormat/>
    <w:rsid w:val="001107F1"/>
    <w:pPr>
      <w:spacing w:after="120"/>
    </w:pPr>
    <w:rPr>
      <w:sz w:val="22"/>
    </w:rPr>
  </w:style>
  <w:style w:type="paragraph" w:styleId="HTMLPreformatted">
    <w:name w:val="HTML Preformatted"/>
    <w:basedOn w:val="Normal"/>
    <w:link w:val="HTMLPreformattedChar"/>
    <w:uiPriority w:val="99"/>
    <w:semiHidden/>
    <w:unhideWhenUsed/>
    <w:rsid w:val="009B7C92"/>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B7C92"/>
    <w:rPr>
      <w:rFonts w:ascii="Consolas" w:hAnsi="Consola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046218">
      <w:bodyDiv w:val="1"/>
      <w:marLeft w:val="0"/>
      <w:marRight w:val="0"/>
      <w:marTop w:val="0"/>
      <w:marBottom w:val="0"/>
      <w:divBdr>
        <w:top w:val="none" w:sz="0" w:space="0" w:color="auto"/>
        <w:left w:val="none" w:sz="0" w:space="0" w:color="auto"/>
        <w:bottom w:val="none" w:sz="0" w:space="0" w:color="auto"/>
        <w:right w:val="none" w:sz="0" w:space="0" w:color="auto"/>
      </w:divBdr>
    </w:div>
    <w:div w:id="293567034">
      <w:bodyDiv w:val="1"/>
      <w:marLeft w:val="0"/>
      <w:marRight w:val="0"/>
      <w:marTop w:val="0"/>
      <w:marBottom w:val="0"/>
      <w:divBdr>
        <w:top w:val="none" w:sz="0" w:space="0" w:color="auto"/>
        <w:left w:val="none" w:sz="0" w:space="0" w:color="auto"/>
        <w:bottom w:val="none" w:sz="0" w:space="0" w:color="auto"/>
        <w:right w:val="none" w:sz="0" w:space="0" w:color="auto"/>
      </w:divBdr>
    </w:div>
    <w:div w:id="323973700">
      <w:bodyDiv w:val="1"/>
      <w:marLeft w:val="0"/>
      <w:marRight w:val="0"/>
      <w:marTop w:val="0"/>
      <w:marBottom w:val="0"/>
      <w:divBdr>
        <w:top w:val="none" w:sz="0" w:space="0" w:color="auto"/>
        <w:left w:val="none" w:sz="0" w:space="0" w:color="auto"/>
        <w:bottom w:val="none" w:sz="0" w:space="0" w:color="auto"/>
        <w:right w:val="none" w:sz="0" w:space="0" w:color="auto"/>
      </w:divBdr>
    </w:div>
    <w:div w:id="518200542">
      <w:bodyDiv w:val="1"/>
      <w:marLeft w:val="0"/>
      <w:marRight w:val="0"/>
      <w:marTop w:val="0"/>
      <w:marBottom w:val="0"/>
      <w:divBdr>
        <w:top w:val="none" w:sz="0" w:space="0" w:color="auto"/>
        <w:left w:val="none" w:sz="0" w:space="0" w:color="auto"/>
        <w:bottom w:val="none" w:sz="0" w:space="0" w:color="auto"/>
        <w:right w:val="none" w:sz="0" w:space="0" w:color="auto"/>
      </w:divBdr>
    </w:div>
    <w:div w:id="761679991">
      <w:bodyDiv w:val="1"/>
      <w:marLeft w:val="0"/>
      <w:marRight w:val="0"/>
      <w:marTop w:val="0"/>
      <w:marBottom w:val="0"/>
      <w:divBdr>
        <w:top w:val="none" w:sz="0" w:space="0" w:color="auto"/>
        <w:left w:val="none" w:sz="0" w:space="0" w:color="auto"/>
        <w:bottom w:val="none" w:sz="0" w:space="0" w:color="auto"/>
        <w:right w:val="none" w:sz="0" w:space="0" w:color="auto"/>
      </w:divBdr>
    </w:div>
    <w:div w:id="1040205795">
      <w:bodyDiv w:val="1"/>
      <w:marLeft w:val="0"/>
      <w:marRight w:val="0"/>
      <w:marTop w:val="0"/>
      <w:marBottom w:val="0"/>
      <w:divBdr>
        <w:top w:val="none" w:sz="0" w:space="0" w:color="auto"/>
        <w:left w:val="none" w:sz="0" w:space="0" w:color="auto"/>
        <w:bottom w:val="none" w:sz="0" w:space="0" w:color="auto"/>
        <w:right w:val="none" w:sz="0" w:space="0" w:color="auto"/>
      </w:divBdr>
    </w:div>
    <w:div w:id="1062751761">
      <w:bodyDiv w:val="1"/>
      <w:marLeft w:val="0"/>
      <w:marRight w:val="0"/>
      <w:marTop w:val="0"/>
      <w:marBottom w:val="0"/>
      <w:divBdr>
        <w:top w:val="none" w:sz="0" w:space="0" w:color="auto"/>
        <w:left w:val="none" w:sz="0" w:space="0" w:color="auto"/>
        <w:bottom w:val="none" w:sz="0" w:space="0" w:color="auto"/>
        <w:right w:val="none" w:sz="0" w:space="0" w:color="auto"/>
      </w:divBdr>
    </w:div>
    <w:div w:id="1095518067">
      <w:bodyDiv w:val="1"/>
      <w:marLeft w:val="0"/>
      <w:marRight w:val="0"/>
      <w:marTop w:val="0"/>
      <w:marBottom w:val="0"/>
      <w:divBdr>
        <w:top w:val="none" w:sz="0" w:space="0" w:color="auto"/>
        <w:left w:val="none" w:sz="0" w:space="0" w:color="auto"/>
        <w:bottom w:val="none" w:sz="0" w:space="0" w:color="auto"/>
        <w:right w:val="none" w:sz="0" w:space="0" w:color="auto"/>
      </w:divBdr>
      <w:divsChild>
        <w:div w:id="1767799698">
          <w:marLeft w:val="0"/>
          <w:marRight w:val="0"/>
          <w:marTop w:val="0"/>
          <w:marBottom w:val="0"/>
          <w:divBdr>
            <w:top w:val="none" w:sz="0" w:space="0" w:color="auto"/>
            <w:left w:val="none" w:sz="0" w:space="0" w:color="auto"/>
            <w:bottom w:val="none" w:sz="0" w:space="0" w:color="auto"/>
            <w:right w:val="none" w:sz="0" w:space="0" w:color="auto"/>
          </w:divBdr>
        </w:div>
      </w:divsChild>
    </w:div>
    <w:div w:id="1146892877">
      <w:bodyDiv w:val="1"/>
      <w:marLeft w:val="0"/>
      <w:marRight w:val="0"/>
      <w:marTop w:val="0"/>
      <w:marBottom w:val="0"/>
      <w:divBdr>
        <w:top w:val="none" w:sz="0" w:space="0" w:color="auto"/>
        <w:left w:val="none" w:sz="0" w:space="0" w:color="auto"/>
        <w:bottom w:val="none" w:sz="0" w:space="0" w:color="auto"/>
        <w:right w:val="none" w:sz="0" w:space="0" w:color="auto"/>
      </w:divBdr>
    </w:div>
    <w:div w:id="1245335469">
      <w:bodyDiv w:val="1"/>
      <w:marLeft w:val="0"/>
      <w:marRight w:val="0"/>
      <w:marTop w:val="0"/>
      <w:marBottom w:val="0"/>
      <w:divBdr>
        <w:top w:val="none" w:sz="0" w:space="0" w:color="auto"/>
        <w:left w:val="none" w:sz="0" w:space="0" w:color="auto"/>
        <w:bottom w:val="none" w:sz="0" w:space="0" w:color="auto"/>
        <w:right w:val="none" w:sz="0" w:space="0" w:color="auto"/>
      </w:divBdr>
      <w:divsChild>
        <w:div w:id="129326549">
          <w:marLeft w:val="0"/>
          <w:marRight w:val="0"/>
          <w:marTop w:val="0"/>
          <w:marBottom w:val="0"/>
          <w:divBdr>
            <w:top w:val="none" w:sz="0" w:space="0" w:color="auto"/>
            <w:left w:val="none" w:sz="0" w:space="0" w:color="auto"/>
            <w:bottom w:val="none" w:sz="0" w:space="0" w:color="auto"/>
            <w:right w:val="none" w:sz="0" w:space="0" w:color="auto"/>
          </w:divBdr>
        </w:div>
      </w:divsChild>
    </w:div>
    <w:div w:id="1271931461">
      <w:bodyDiv w:val="1"/>
      <w:marLeft w:val="0"/>
      <w:marRight w:val="0"/>
      <w:marTop w:val="0"/>
      <w:marBottom w:val="0"/>
      <w:divBdr>
        <w:top w:val="none" w:sz="0" w:space="0" w:color="auto"/>
        <w:left w:val="none" w:sz="0" w:space="0" w:color="auto"/>
        <w:bottom w:val="none" w:sz="0" w:space="0" w:color="auto"/>
        <w:right w:val="none" w:sz="0" w:space="0" w:color="auto"/>
      </w:divBdr>
    </w:div>
    <w:div w:id="1799759316">
      <w:bodyDiv w:val="1"/>
      <w:marLeft w:val="0"/>
      <w:marRight w:val="0"/>
      <w:marTop w:val="0"/>
      <w:marBottom w:val="0"/>
      <w:divBdr>
        <w:top w:val="none" w:sz="0" w:space="0" w:color="auto"/>
        <w:left w:val="none" w:sz="0" w:space="0" w:color="auto"/>
        <w:bottom w:val="none" w:sz="0" w:space="0" w:color="auto"/>
        <w:right w:val="none" w:sz="0" w:space="0" w:color="auto"/>
      </w:divBdr>
    </w:div>
    <w:div w:id="1852523218">
      <w:bodyDiv w:val="1"/>
      <w:marLeft w:val="0"/>
      <w:marRight w:val="0"/>
      <w:marTop w:val="0"/>
      <w:marBottom w:val="0"/>
      <w:divBdr>
        <w:top w:val="none" w:sz="0" w:space="0" w:color="auto"/>
        <w:left w:val="none" w:sz="0" w:space="0" w:color="auto"/>
        <w:bottom w:val="none" w:sz="0" w:space="0" w:color="auto"/>
        <w:right w:val="none" w:sz="0" w:space="0" w:color="auto"/>
      </w:divBdr>
      <w:divsChild>
        <w:div w:id="588855741">
          <w:marLeft w:val="0"/>
          <w:marRight w:val="0"/>
          <w:marTop w:val="225"/>
          <w:marBottom w:val="0"/>
          <w:divBdr>
            <w:top w:val="none" w:sz="0" w:space="0" w:color="auto"/>
            <w:left w:val="none" w:sz="0" w:space="0" w:color="auto"/>
            <w:bottom w:val="none" w:sz="0" w:space="0" w:color="auto"/>
            <w:right w:val="none" w:sz="0" w:space="0" w:color="auto"/>
          </w:divBdr>
          <w:divsChild>
            <w:div w:id="145174704">
              <w:marLeft w:val="0"/>
              <w:marRight w:val="0"/>
              <w:marTop w:val="0"/>
              <w:marBottom w:val="0"/>
              <w:divBdr>
                <w:top w:val="none" w:sz="0" w:space="0" w:color="auto"/>
                <w:left w:val="none" w:sz="0" w:space="0" w:color="auto"/>
                <w:bottom w:val="none" w:sz="0" w:space="0" w:color="auto"/>
                <w:right w:val="none" w:sz="0" w:space="0" w:color="auto"/>
              </w:divBdr>
            </w:div>
            <w:div w:id="393966979">
              <w:marLeft w:val="0"/>
              <w:marRight w:val="0"/>
              <w:marTop w:val="0"/>
              <w:marBottom w:val="0"/>
              <w:divBdr>
                <w:top w:val="none" w:sz="0" w:space="0" w:color="auto"/>
                <w:left w:val="none" w:sz="0" w:space="0" w:color="auto"/>
                <w:bottom w:val="none" w:sz="0" w:space="0" w:color="auto"/>
                <w:right w:val="none" w:sz="0" w:space="0" w:color="auto"/>
              </w:divBdr>
            </w:div>
            <w:div w:id="1099906914">
              <w:marLeft w:val="0"/>
              <w:marRight w:val="0"/>
              <w:marTop w:val="150"/>
              <w:marBottom w:val="0"/>
              <w:divBdr>
                <w:top w:val="none" w:sz="0" w:space="0" w:color="auto"/>
                <w:left w:val="none" w:sz="0" w:space="0" w:color="auto"/>
                <w:bottom w:val="none" w:sz="0" w:space="0" w:color="auto"/>
                <w:right w:val="none" w:sz="0" w:space="0" w:color="auto"/>
              </w:divBdr>
            </w:div>
            <w:div w:id="1835491416">
              <w:marLeft w:val="0"/>
              <w:marRight w:val="0"/>
              <w:marTop w:val="150"/>
              <w:marBottom w:val="0"/>
              <w:divBdr>
                <w:top w:val="none" w:sz="0" w:space="0" w:color="auto"/>
                <w:left w:val="none" w:sz="0" w:space="0" w:color="auto"/>
                <w:bottom w:val="none" w:sz="0" w:space="0" w:color="auto"/>
                <w:right w:val="none" w:sz="0" w:space="0" w:color="auto"/>
              </w:divBdr>
              <w:divsChild>
                <w:div w:id="1251113291">
                  <w:marLeft w:val="0"/>
                  <w:marRight w:val="0"/>
                  <w:marTop w:val="0"/>
                  <w:marBottom w:val="0"/>
                  <w:divBdr>
                    <w:top w:val="none" w:sz="0" w:space="0" w:color="auto"/>
                    <w:left w:val="none" w:sz="0" w:space="0" w:color="auto"/>
                    <w:bottom w:val="none" w:sz="0" w:space="0" w:color="auto"/>
                    <w:right w:val="none" w:sz="0" w:space="0" w:color="auto"/>
                  </w:divBdr>
                  <w:divsChild>
                    <w:div w:id="597252037">
                      <w:marLeft w:val="0"/>
                      <w:marRight w:val="0"/>
                      <w:marTop w:val="150"/>
                      <w:marBottom w:val="150"/>
                      <w:divBdr>
                        <w:top w:val="none" w:sz="0" w:space="0" w:color="auto"/>
                        <w:left w:val="none" w:sz="0" w:space="0" w:color="auto"/>
                        <w:bottom w:val="none" w:sz="0" w:space="0" w:color="auto"/>
                        <w:right w:val="none" w:sz="0" w:space="0" w:color="auto"/>
                      </w:divBdr>
                    </w:div>
                    <w:div w:id="877933296">
                      <w:marLeft w:val="0"/>
                      <w:marRight w:val="0"/>
                      <w:marTop w:val="150"/>
                      <w:marBottom w:val="150"/>
                      <w:divBdr>
                        <w:top w:val="none" w:sz="0" w:space="0" w:color="auto"/>
                        <w:left w:val="none" w:sz="0" w:space="0" w:color="auto"/>
                        <w:bottom w:val="none" w:sz="0" w:space="0" w:color="auto"/>
                        <w:right w:val="none" w:sz="0" w:space="0" w:color="auto"/>
                      </w:divBdr>
                    </w:div>
                    <w:div w:id="1103502814">
                      <w:marLeft w:val="0"/>
                      <w:marRight w:val="0"/>
                      <w:marTop w:val="150"/>
                      <w:marBottom w:val="150"/>
                      <w:divBdr>
                        <w:top w:val="none" w:sz="0" w:space="0" w:color="auto"/>
                        <w:left w:val="none" w:sz="0" w:space="0" w:color="auto"/>
                        <w:bottom w:val="none" w:sz="0" w:space="0" w:color="auto"/>
                        <w:right w:val="none" w:sz="0" w:space="0" w:color="auto"/>
                      </w:divBdr>
                    </w:div>
                    <w:div w:id="166304835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003191406">
              <w:marLeft w:val="0"/>
              <w:marRight w:val="0"/>
              <w:marTop w:val="0"/>
              <w:marBottom w:val="0"/>
              <w:divBdr>
                <w:top w:val="none" w:sz="0" w:space="0" w:color="auto"/>
                <w:left w:val="none" w:sz="0" w:space="0" w:color="auto"/>
                <w:bottom w:val="none" w:sz="0" w:space="0" w:color="auto"/>
                <w:right w:val="none" w:sz="0" w:space="0" w:color="auto"/>
              </w:divBdr>
            </w:div>
          </w:divsChild>
        </w:div>
        <w:div w:id="1003901247">
          <w:marLeft w:val="0"/>
          <w:marRight w:val="0"/>
          <w:marTop w:val="225"/>
          <w:marBottom w:val="0"/>
          <w:divBdr>
            <w:top w:val="none" w:sz="0" w:space="0" w:color="auto"/>
            <w:left w:val="none" w:sz="0" w:space="0" w:color="auto"/>
            <w:bottom w:val="none" w:sz="0" w:space="0" w:color="auto"/>
            <w:right w:val="none" w:sz="0" w:space="0" w:color="auto"/>
          </w:divBdr>
          <w:divsChild>
            <w:div w:id="302546170">
              <w:marLeft w:val="0"/>
              <w:marRight w:val="0"/>
              <w:marTop w:val="0"/>
              <w:marBottom w:val="0"/>
              <w:divBdr>
                <w:top w:val="none" w:sz="0" w:space="0" w:color="auto"/>
                <w:left w:val="none" w:sz="0" w:space="0" w:color="auto"/>
                <w:bottom w:val="none" w:sz="0" w:space="0" w:color="auto"/>
                <w:right w:val="none" w:sz="0" w:space="0" w:color="auto"/>
              </w:divBdr>
            </w:div>
            <w:div w:id="327830272">
              <w:marLeft w:val="0"/>
              <w:marRight w:val="0"/>
              <w:marTop w:val="0"/>
              <w:marBottom w:val="0"/>
              <w:divBdr>
                <w:top w:val="none" w:sz="0" w:space="0" w:color="auto"/>
                <w:left w:val="none" w:sz="0" w:space="0" w:color="auto"/>
                <w:bottom w:val="none" w:sz="0" w:space="0" w:color="auto"/>
                <w:right w:val="none" w:sz="0" w:space="0" w:color="auto"/>
              </w:divBdr>
            </w:div>
            <w:div w:id="487211297">
              <w:marLeft w:val="0"/>
              <w:marRight w:val="0"/>
              <w:marTop w:val="150"/>
              <w:marBottom w:val="0"/>
              <w:divBdr>
                <w:top w:val="none" w:sz="0" w:space="0" w:color="auto"/>
                <w:left w:val="none" w:sz="0" w:space="0" w:color="auto"/>
                <w:bottom w:val="none" w:sz="0" w:space="0" w:color="auto"/>
                <w:right w:val="none" w:sz="0" w:space="0" w:color="auto"/>
              </w:divBdr>
            </w:div>
            <w:div w:id="979000478">
              <w:marLeft w:val="0"/>
              <w:marRight w:val="0"/>
              <w:marTop w:val="150"/>
              <w:marBottom w:val="0"/>
              <w:divBdr>
                <w:top w:val="none" w:sz="0" w:space="0" w:color="auto"/>
                <w:left w:val="none" w:sz="0" w:space="0" w:color="auto"/>
                <w:bottom w:val="none" w:sz="0" w:space="0" w:color="auto"/>
                <w:right w:val="none" w:sz="0" w:space="0" w:color="auto"/>
              </w:divBdr>
            </w:div>
            <w:div w:id="178238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cid:image004.png@01D69803.A6BD5C80"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5.emf"/><Relationship Id="rId27" Type="http://schemas.openxmlformats.org/officeDocument/2006/relationships/footer" Target="footer5.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04DB9-F1EE-4FD5-9C99-80479396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04186B-EAF5-44DC-9C9C-84558DDEF10D}">
  <ds:schemaRefs>
    <ds:schemaRef ds:uri="http://schemas.microsoft.com/sharepoint/v3/contenttype/forms"/>
  </ds:schemaRefs>
</ds:datastoreItem>
</file>

<file path=customXml/itemProps3.xml><?xml version="1.0" encoding="utf-8"?>
<ds:datastoreItem xmlns:ds="http://schemas.openxmlformats.org/officeDocument/2006/customXml" ds:itemID="{689E1CED-BB35-457B-ACEF-4F9808D67959}">
  <ds:schemaRefs>
    <ds:schemaRef ds:uri="http://schemas.microsoft.com/office/infopath/2007/PartnerControls"/>
    <ds:schemaRef ds:uri="06022411-6e02-423b-85fd-39e0748b9219"/>
    <ds:schemaRef ds:uri="http://schemas.microsoft.com/office/2006/documentManagement/types"/>
    <ds:schemaRef ds:uri="http://schemas.microsoft.com/office/2006/metadata/properties"/>
    <ds:schemaRef ds:uri="ac5f8115-f13f-4d01-aff4-515a67108c33"/>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4.xml><?xml version="1.0" encoding="utf-8"?>
<ds:datastoreItem xmlns:ds="http://schemas.openxmlformats.org/officeDocument/2006/customXml" ds:itemID="{4A5B9CF6-3562-4403-AF4B-D642FC972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3671</Words>
  <Characters>20925</Characters>
  <Application>Microsoft Office Word</Application>
  <DocSecurity>0</DocSecurity>
  <Lines>174</Lines>
  <Paragraphs>49</Paragraphs>
  <ScaleCrop>false</ScaleCrop>
  <HeadingPairs>
    <vt:vector size="10" baseType="variant">
      <vt:variant>
        <vt:lpstr>タイトル</vt:lpstr>
      </vt:variant>
      <vt:variant>
        <vt:i4>1</vt:i4>
      </vt:variant>
      <vt:variant>
        <vt:lpstr>Title</vt:lpstr>
      </vt:variant>
      <vt:variant>
        <vt:i4>1</vt:i4>
      </vt:variant>
      <vt:variant>
        <vt:lpstr>Titel</vt:lpstr>
      </vt:variant>
      <vt:variant>
        <vt:i4>1</vt:i4>
      </vt:variant>
      <vt:variant>
        <vt:lpstr>Tittel</vt:lpstr>
      </vt:variant>
      <vt:variant>
        <vt:i4>1</vt:i4>
      </vt:variant>
      <vt:variant>
        <vt:lpstr>Titre</vt:lpstr>
      </vt:variant>
      <vt:variant>
        <vt:i4>1</vt:i4>
      </vt:variant>
    </vt:vector>
  </HeadingPairs>
  <TitlesOfParts>
    <vt:vector size="5" baseType="lpstr">
      <vt:lpstr>IALA Guideline 1115 on Acceptance of VTS Systems</vt:lpstr>
      <vt:lpstr>IALA Guideline 1115 on Acceptance of VTS Systems</vt:lpstr>
      <vt:lpstr>IALA Guideline 1115 on Acceptance of VTS Systems</vt:lpstr>
      <vt:lpstr>IALA Guideline 1115 on Acceptance of VTS Systems</vt:lpstr>
      <vt:lpstr>IALA Guideline 1115</vt:lpstr>
    </vt:vector>
  </TitlesOfParts>
  <Manager>IALA</Manager>
  <Company>IALA</Company>
  <LinksUpToDate>false</LinksUpToDate>
  <CharactersWithSpaces>24547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 on Acceptance of VTS Systems</dc:title>
  <dc:subject>IALA</dc:subject>
  <dc:creator>Loan OBrien</dc:creator>
  <cp:keywords/>
  <dc:description/>
  <cp:lastModifiedBy>Kevin Gregory</cp:lastModifiedBy>
  <cp:revision>3</cp:revision>
  <dcterms:created xsi:type="dcterms:W3CDTF">2020-10-09T04:40:00Z</dcterms:created>
  <dcterms:modified xsi:type="dcterms:W3CDTF">2021-02-08T11:07:00Z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